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E28C" w14:textId="77777777" w:rsidR="00141AF8" w:rsidRPr="00AD56AD" w:rsidRDefault="005F1C94" w:rsidP="00876FC8">
      <w:pPr>
        <w:jc w:val="center"/>
        <w:rPr>
          <w:rFonts w:cstheme="minorHAnsi"/>
          <w:b/>
          <w:u w:val="single"/>
        </w:rPr>
      </w:pPr>
      <w:r w:rsidRPr="00AD56AD">
        <w:rPr>
          <w:rFonts w:cstheme="minorHAnsi"/>
          <w:b/>
          <w:u w:val="single"/>
        </w:rPr>
        <w:t xml:space="preserve">SEZNAM PŘEDKLADATELŮ </w:t>
      </w:r>
    </w:p>
    <w:p w14:paraId="1DC9D9F3" w14:textId="67903F1D" w:rsidR="005319CA" w:rsidRPr="00751861" w:rsidRDefault="005319CA" w:rsidP="00876FC8">
      <w:pPr>
        <w:jc w:val="center"/>
        <w:rPr>
          <w:rFonts w:cstheme="minorHAnsi"/>
          <w:b/>
        </w:rPr>
      </w:pPr>
      <w:r w:rsidRPr="00751861">
        <w:rPr>
          <w:rFonts w:cstheme="minorHAnsi"/>
          <w:b/>
        </w:rPr>
        <w:t xml:space="preserve">Jednání pracovní skupiny </w:t>
      </w:r>
      <w:r w:rsidR="005B7E92">
        <w:rPr>
          <w:rFonts w:cstheme="minorHAnsi"/>
          <w:b/>
        </w:rPr>
        <w:t>2. června</w:t>
      </w:r>
      <w:r w:rsidRPr="00751861">
        <w:rPr>
          <w:rFonts w:cstheme="minorHAnsi"/>
          <w:b/>
        </w:rPr>
        <w:t xml:space="preserve"> 202</w:t>
      </w:r>
      <w:r w:rsidR="004F61CB">
        <w:rPr>
          <w:rFonts w:cstheme="minorHAnsi"/>
          <w:b/>
        </w:rPr>
        <w:t>2</w:t>
      </w:r>
    </w:p>
    <w:p w14:paraId="63BAF585" w14:textId="19F434D9" w:rsidR="00DA68EF" w:rsidRPr="00751861" w:rsidRDefault="00AD56AD" w:rsidP="00876FC8">
      <w:pPr>
        <w:jc w:val="center"/>
        <w:rPr>
          <w:rFonts w:cstheme="minorHAnsi"/>
          <w:b/>
        </w:rPr>
      </w:pPr>
      <w:r>
        <w:rPr>
          <w:rFonts w:cstheme="minorHAnsi"/>
          <w:b/>
        </w:rPr>
        <w:t>N</w:t>
      </w:r>
      <w:r w:rsidRPr="00751861">
        <w:rPr>
          <w:rFonts w:cstheme="minorHAnsi"/>
          <w:b/>
        </w:rPr>
        <w:t xml:space="preserve">ávrhy podané do </w:t>
      </w:r>
      <w:r w:rsidR="005B7E92">
        <w:rPr>
          <w:rFonts w:cstheme="minorHAnsi"/>
          <w:b/>
        </w:rPr>
        <w:t>6</w:t>
      </w:r>
      <w:r>
        <w:rPr>
          <w:rFonts w:cstheme="minorHAnsi"/>
          <w:b/>
        </w:rPr>
        <w:t xml:space="preserve">. </w:t>
      </w:r>
      <w:r w:rsidR="005B7E92">
        <w:rPr>
          <w:rFonts w:cstheme="minorHAnsi"/>
          <w:b/>
        </w:rPr>
        <w:t>března</w:t>
      </w:r>
      <w:r w:rsidR="004F61CB">
        <w:rPr>
          <w:rFonts w:cstheme="minorHAnsi"/>
          <w:b/>
        </w:rPr>
        <w:t xml:space="preserve"> </w:t>
      </w:r>
      <w:r w:rsidRPr="00751861">
        <w:rPr>
          <w:rFonts w:cstheme="minorHAnsi"/>
          <w:b/>
        </w:rPr>
        <w:t>202</w:t>
      </w:r>
      <w:r w:rsidR="004F61CB">
        <w:rPr>
          <w:rFonts w:cstheme="minorHAnsi"/>
          <w:b/>
        </w:rPr>
        <w:t>2</w:t>
      </w:r>
    </w:p>
    <w:p w14:paraId="1669D4FF" w14:textId="77777777" w:rsidR="00044459" w:rsidRPr="009A029A" w:rsidRDefault="00044459" w:rsidP="0015401A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77E4FEE7" w14:textId="034B3676" w:rsidR="009A029A" w:rsidRPr="00355436" w:rsidRDefault="005B7E92" w:rsidP="00A34F50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rPr>
          <w:rFonts w:eastAsia="SimSun" w:cs="Arial"/>
          <w:b/>
          <w:bCs/>
          <w:iCs/>
          <w:kern w:val="1"/>
          <w:lang w:eastAsia="hi-IN" w:bidi="hi-IN"/>
        </w:rPr>
      </w:pPr>
      <w:r w:rsidRPr="005B7E92">
        <w:rPr>
          <w:rFonts w:eastAsia="SimSun" w:cs="Arial"/>
          <w:b/>
          <w:bCs/>
          <w:iCs/>
          <w:kern w:val="1"/>
          <w:lang w:eastAsia="hi-IN" w:bidi="hi-IN"/>
        </w:rPr>
        <w:t>Psychiatrická společnost ČLS JEP</w:t>
      </w:r>
    </w:p>
    <w:p w14:paraId="74B36001" w14:textId="3AF5343D" w:rsidR="00E303A8" w:rsidRDefault="007A38E7" w:rsidP="007A38E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 xml:space="preserve">Předkladatel: </w:t>
      </w:r>
      <w:r w:rsidR="005B7E92">
        <w:rPr>
          <w:b/>
          <w:bCs/>
          <w:lang w:eastAsia="cs-CZ"/>
        </w:rPr>
        <w:t>prof. MUDr. Pavel Mohr, Ph.D</w:t>
      </w:r>
    </w:p>
    <w:p w14:paraId="2076E97F" w14:textId="77777777" w:rsidR="007A38E7" w:rsidRPr="00751861" w:rsidRDefault="007A38E7" w:rsidP="007A38E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0CE86C9B" w14:textId="4D9E89D8" w:rsidR="007B0729" w:rsidRDefault="00A64ED5" w:rsidP="00415A4B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Nov</w:t>
      </w:r>
      <w:r w:rsidR="00C93E3F">
        <w:rPr>
          <w:rFonts w:eastAsia="SimSun" w:cstheme="minorHAnsi"/>
          <w:i/>
          <w:kern w:val="2"/>
          <w:lang w:eastAsia="hi-IN" w:bidi="hi-IN"/>
        </w:rPr>
        <w:t>ý</w:t>
      </w:r>
      <w:r>
        <w:rPr>
          <w:rFonts w:eastAsia="SimSun" w:cstheme="minorHAnsi"/>
          <w:i/>
          <w:kern w:val="2"/>
          <w:lang w:eastAsia="hi-IN" w:bidi="hi-IN"/>
        </w:rPr>
        <w:t xml:space="preserve"> výkon</w:t>
      </w:r>
      <w:r w:rsidR="00CE7834">
        <w:rPr>
          <w:rFonts w:eastAsia="SimSun" w:cstheme="minorHAnsi"/>
          <w:i/>
          <w:kern w:val="2"/>
          <w:lang w:eastAsia="hi-IN" w:bidi="hi-IN"/>
        </w:rPr>
        <w:t>:</w:t>
      </w:r>
    </w:p>
    <w:p w14:paraId="5855612A" w14:textId="52047410" w:rsidR="005B3F45" w:rsidRPr="005B3F45" w:rsidRDefault="005B7E92" w:rsidP="005B7E92">
      <w:pPr>
        <w:pStyle w:val="Odstavecseseznamem"/>
        <w:widowControl w:val="0"/>
        <w:numPr>
          <w:ilvl w:val="0"/>
          <w:numId w:val="34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5B7E92">
        <w:rPr>
          <w:rFonts w:eastAsia="SimSun" w:cstheme="minorHAnsi"/>
          <w:iCs/>
          <w:kern w:val="2"/>
          <w:lang w:eastAsia="hi-IN" w:bidi="hi-IN"/>
        </w:rPr>
        <w:t>REGISTRACE PACIENTA DO SLEDOVÁNÍ - ONBOARDING</w:t>
      </w:r>
    </w:p>
    <w:p w14:paraId="3A0DE4CB" w14:textId="77777777" w:rsidR="005B3F45" w:rsidRPr="005B3F45" w:rsidRDefault="005B3F45" w:rsidP="005B3F45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1A41369E" w14:textId="54A2CD49" w:rsidR="00BB543B" w:rsidRPr="00BB543B" w:rsidRDefault="0031511C" w:rsidP="00BB543B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31511C">
        <w:rPr>
          <w:rFonts w:eastAsia="SimSun" w:cstheme="minorHAnsi"/>
          <w:b/>
          <w:bCs/>
          <w:iCs/>
          <w:kern w:val="2"/>
          <w:lang w:eastAsia="hi-IN" w:bidi="hi-IN"/>
        </w:rPr>
        <w:t xml:space="preserve">Česká společnost klinické biochemie </w:t>
      </w:r>
      <w:r>
        <w:rPr>
          <w:rFonts w:eastAsia="SimSun" w:cstheme="minorHAnsi"/>
          <w:b/>
          <w:bCs/>
          <w:iCs/>
          <w:kern w:val="2"/>
          <w:lang w:eastAsia="hi-IN" w:bidi="hi-IN"/>
        </w:rPr>
        <w:t>-</w:t>
      </w:r>
      <w:r w:rsidRPr="0031511C">
        <w:rPr>
          <w:rFonts w:eastAsia="SimSun" w:cstheme="minorHAnsi"/>
          <w:b/>
          <w:bCs/>
          <w:iCs/>
          <w:kern w:val="2"/>
          <w:lang w:eastAsia="hi-IN" w:bidi="hi-IN"/>
        </w:rPr>
        <w:t xml:space="preserve"> 801</w:t>
      </w:r>
    </w:p>
    <w:p w14:paraId="687BEC5E" w14:textId="11E013C3" w:rsidR="00BB543B" w:rsidRDefault="00BB543B" w:rsidP="00BB543B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BB543B">
        <w:rPr>
          <w:rFonts w:eastAsia="SimSun" w:cstheme="minorHAnsi"/>
          <w:b/>
          <w:bCs/>
          <w:iCs/>
          <w:kern w:val="2"/>
          <w:lang w:eastAsia="hi-IN" w:bidi="hi-IN"/>
        </w:rPr>
        <w:t xml:space="preserve">Předkladatel: </w:t>
      </w:r>
      <w:r w:rsidR="0031511C" w:rsidRPr="0031511C">
        <w:rPr>
          <w:rFonts w:eastAsia="SimSun" w:cstheme="minorHAnsi"/>
          <w:b/>
          <w:bCs/>
          <w:iCs/>
          <w:kern w:val="2"/>
          <w:lang w:eastAsia="hi-IN" w:bidi="hi-IN"/>
        </w:rPr>
        <w:t>Prof.</w:t>
      </w:r>
      <w:r w:rsidR="0031511C">
        <w:rPr>
          <w:rFonts w:eastAsia="SimSun" w:cstheme="minorHAnsi"/>
          <w:b/>
          <w:bCs/>
          <w:iCs/>
          <w:kern w:val="2"/>
          <w:lang w:eastAsia="hi-IN" w:bidi="hi-IN"/>
        </w:rPr>
        <w:t xml:space="preserve"> </w:t>
      </w:r>
      <w:r w:rsidR="0031511C" w:rsidRPr="0031511C">
        <w:rPr>
          <w:rFonts w:eastAsia="SimSun" w:cstheme="minorHAnsi"/>
          <w:b/>
          <w:bCs/>
          <w:iCs/>
          <w:kern w:val="2"/>
          <w:lang w:eastAsia="hi-IN" w:bidi="hi-IN"/>
        </w:rPr>
        <w:t>MUDr. Jaroslav Racek,</w:t>
      </w:r>
      <w:r w:rsidR="0031511C">
        <w:rPr>
          <w:rFonts w:eastAsia="SimSun" w:cstheme="minorHAnsi"/>
          <w:b/>
          <w:bCs/>
          <w:iCs/>
          <w:kern w:val="2"/>
          <w:lang w:eastAsia="hi-IN" w:bidi="hi-IN"/>
        </w:rPr>
        <w:t xml:space="preserve"> </w:t>
      </w:r>
      <w:r w:rsidR="0031511C" w:rsidRPr="0031511C">
        <w:rPr>
          <w:rFonts w:eastAsia="SimSun" w:cstheme="minorHAnsi"/>
          <w:b/>
          <w:bCs/>
          <w:iCs/>
          <w:kern w:val="2"/>
          <w:lang w:eastAsia="hi-IN" w:bidi="hi-IN"/>
        </w:rPr>
        <w:t>DrSc.,</w:t>
      </w:r>
      <w:r w:rsidR="0031511C">
        <w:rPr>
          <w:rFonts w:eastAsia="SimSun" w:cstheme="minorHAnsi"/>
          <w:b/>
          <w:bCs/>
          <w:iCs/>
          <w:kern w:val="2"/>
          <w:lang w:eastAsia="hi-IN" w:bidi="hi-IN"/>
        </w:rPr>
        <w:t xml:space="preserve"> </w:t>
      </w:r>
      <w:r w:rsidR="0031511C" w:rsidRPr="0031511C">
        <w:rPr>
          <w:rFonts w:eastAsia="SimSun" w:cstheme="minorHAnsi"/>
          <w:b/>
          <w:bCs/>
          <w:iCs/>
          <w:kern w:val="2"/>
          <w:lang w:eastAsia="hi-IN" w:bidi="hi-IN"/>
        </w:rPr>
        <w:t xml:space="preserve">RNDr. Dagmar </w:t>
      </w:r>
      <w:proofErr w:type="spellStart"/>
      <w:r w:rsidR="0031511C" w:rsidRPr="0031511C">
        <w:rPr>
          <w:rFonts w:eastAsia="SimSun" w:cstheme="minorHAnsi"/>
          <w:b/>
          <w:bCs/>
          <w:iCs/>
          <w:kern w:val="2"/>
          <w:lang w:eastAsia="hi-IN" w:bidi="hi-IN"/>
        </w:rPr>
        <w:t>Gotzmannová</w:t>
      </w:r>
      <w:proofErr w:type="spellEnd"/>
    </w:p>
    <w:p w14:paraId="31338B08" w14:textId="216983CE" w:rsidR="00BB543B" w:rsidRDefault="00BB543B" w:rsidP="00BB543B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0B93846E" w14:textId="152E9C21" w:rsidR="0031511C" w:rsidRDefault="0031511C" w:rsidP="0031511C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Návrh na změnu:</w:t>
      </w:r>
    </w:p>
    <w:p w14:paraId="38285D01" w14:textId="4DC3C92D" w:rsidR="0031511C" w:rsidRPr="0031511C" w:rsidRDefault="0031511C" w:rsidP="0031511C">
      <w:pPr>
        <w:pStyle w:val="Odstavecseseznamem"/>
        <w:widowControl w:val="0"/>
        <w:numPr>
          <w:ilvl w:val="0"/>
          <w:numId w:val="34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81443 </w:t>
      </w:r>
      <w:r w:rsidRPr="0031511C">
        <w:rPr>
          <w:rFonts w:eastAsia="SimSun" w:cstheme="minorHAnsi"/>
          <w:iCs/>
          <w:kern w:val="2"/>
          <w:lang w:eastAsia="hi-IN" w:bidi="hi-IN"/>
        </w:rPr>
        <w:t>GLUKOZOVÝ TOLERANČNÍ TEST (WHO)</w:t>
      </w:r>
    </w:p>
    <w:p w14:paraId="302B0AD0" w14:textId="77777777" w:rsidR="000B4CEB" w:rsidRPr="003944D0" w:rsidRDefault="000B4CEB" w:rsidP="00355436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6DEDF783" w14:textId="04F718BB" w:rsidR="00085DBE" w:rsidRPr="00D50AF1" w:rsidRDefault="00A34D49" w:rsidP="00085DBE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gastroenterologická s</w:t>
      </w:r>
      <w:r w:rsidR="00085DBE" w:rsidRPr="00D50AF1">
        <w:rPr>
          <w:rFonts w:cstheme="minorHAnsi"/>
          <w:b/>
          <w:lang w:eastAsia="cs-CZ"/>
        </w:rPr>
        <w:t xml:space="preserve">polečnost </w:t>
      </w:r>
      <w:r>
        <w:rPr>
          <w:rFonts w:cstheme="minorHAnsi"/>
          <w:b/>
          <w:lang w:eastAsia="cs-CZ"/>
        </w:rPr>
        <w:t>ČLS JEP</w:t>
      </w:r>
    </w:p>
    <w:p w14:paraId="5D3D4650" w14:textId="1B85F9FC" w:rsidR="00085DBE" w:rsidRDefault="00085DBE" w:rsidP="00085DBE">
      <w:pPr>
        <w:pStyle w:val="Odstavecseseznamem"/>
        <w:ind w:left="360"/>
        <w:rPr>
          <w:rFonts w:cstheme="minorHAnsi"/>
          <w:b/>
          <w:lang w:eastAsia="cs-CZ"/>
        </w:rPr>
      </w:pPr>
      <w:r w:rsidRPr="00D50AF1">
        <w:rPr>
          <w:rFonts w:cstheme="minorHAnsi"/>
          <w:b/>
          <w:lang w:eastAsia="cs-CZ"/>
        </w:rPr>
        <w:t xml:space="preserve">Předkladatel: </w:t>
      </w:r>
      <w:r w:rsidR="00A34D49" w:rsidRPr="00A34D49">
        <w:rPr>
          <w:rFonts w:cstheme="minorHAnsi"/>
          <w:b/>
          <w:lang w:eastAsia="cs-CZ"/>
        </w:rPr>
        <w:t>doc. MUDr. Ondřej Urban, Ph.D.</w:t>
      </w:r>
      <w:r w:rsidR="00A34D49">
        <w:rPr>
          <w:rFonts w:cstheme="minorHAnsi"/>
          <w:b/>
          <w:lang w:eastAsia="cs-CZ"/>
        </w:rPr>
        <w:t xml:space="preserve">, </w:t>
      </w:r>
      <w:r w:rsidR="00A34D49" w:rsidRPr="00A34D49">
        <w:rPr>
          <w:rFonts w:cstheme="minorHAnsi"/>
          <w:b/>
          <w:lang w:eastAsia="cs-CZ"/>
        </w:rPr>
        <w:t>prof. MUDr. Stanislav Rejchrt, Ph.D.</w:t>
      </w:r>
      <w:r w:rsidR="00A34D49">
        <w:rPr>
          <w:rFonts w:cstheme="minorHAnsi"/>
          <w:b/>
          <w:lang w:eastAsia="cs-CZ"/>
        </w:rPr>
        <w:t xml:space="preserve">, </w:t>
      </w:r>
      <w:r w:rsidR="00A34D49" w:rsidRPr="00A34D49">
        <w:rPr>
          <w:rFonts w:cstheme="minorHAnsi"/>
          <w:b/>
          <w:lang w:eastAsia="cs-CZ"/>
        </w:rPr>
        <w:t>MUDr. Luděk Hrdlička</w:t>
      </w:r>
    </w:p>
    <w:p w14:paraId="50780FEE" w14:textId="10D9E5AF" w:rsidR="00085DBE" w:rsidRPr="00085DBE" w:rsidDel="00CA2596" w:rsidRDefault="00085DBE" w:rsidP="00085DBE">
      <w:pPr>
        <w:ind w:firstLine="360"/>
        <w:rPr>
          <w:del w:id="0" w:author="Jupová Nicole, Ing." w:date="2022-05-17T12:32:00Z"/>
          <w:rFonts w:cstheme="minorHAnsi"/>
          <w:bCs/>
          <w:i/>
          <w:iCs/>
          <w:lang w:eastAsia="cs-CZ"/>
        </w:rPr>
      </w:pPr>
      <w:del w:id="1" w:author="Jupová Nicole, Ing." w:date="2022-05-17T12:32:00Z">
        <w:r w:rsidRPr="00085DBE" w:rsidDel="00CA2596">
          <w:rPr>
            <w:rFonts w:cstheme="minorHAnsi"/>
            <w:bCs/>
            <w:i/>
            <w:iCs/>
            <w:lang w:eastAsia="cs-CZ"/>
          </w:rPr>
          <w:delText>Nové výkony</w:delText>
        </w:r>
        <w:r w:rsidR="00CE7834" w:rsidDel="00CA2596">
          <w:rPr>
            <w:rFonts w:cstheme="minorHAnsi"/>
            <w:bCs/>
            <w:i/>
            <w:iCs/>
            <w:lang w:eastAsia="cs-CZ"/>
          </w:rPr>
          <w:delText>:</w:delText>
        </w:r>
      </w:del>
    </w:p>
    <w:p w14:paraId="5F6C65BC" w14:textId="48C679D1" w:rsidR="00AC3227" w:rsidRPr="00A34D49" w:rsidDel="00CA2596" w:rsidRDefault="00A34D49" w:rsidP="00A34D49">
      <w:pPr>
        <w:pStyle w:val="Odstavecseseznamem"/>
        <w:widowControl w:val="0"/>
        <w:numPr>
          <w:ilvl w:val="0"/>
          <w:numId w:val="34"/>
        </w:numPr>
        <w:suppressAutoHyphens/>
        <w:snapToGrid w:val="0"/>
        <w:spacing w:after="0" w:line="240" w:lineRule="auto"/>
        <w:jc w:val="both"/>
        <w:rPr>
          <w:del w:id="2" w:author="Jupová Nicole, Ing." w:date="2022-05-17T12:32:00Z"/>
          <w:rFonts w:eastAsia="SimSun" w:cstheme="minorHAnsi"/>
          <w:bCs/>
          <w:kern w:val="2"/>
          <w:lang w:eastAsia="hi-IN" w:bidi="hi-IN"/>
        </w:rPr>
      </w:pPr>
      <w:del w:id="3" w:author="Jupová Nicole, Ing." w:date="2022-05-17T12:32:00Z">
        <w:r w:rsidRPr="00A34D49" w:rsidDel="00CA2596">
          <w:rPr>
            <w:rFonts w:eastAsia="SimSun" w:cstheme="minorHAnsi"/>
            <w:bCs/>
            <w:kern w:val="2"/>
            <w:lang w:eastAsia="hi-IN" w:bidi="hi-IN"/>
          </w:rPr>
          <w:delText>15501</w:delText>
        </w:r>
        <w:r w:rsidDel="00CA2596">
          <w:rPr>
            <w:rFonts w:eastAsia="SimSun" w:cstheme="minorHAnsi"/>
            <w:bCs/>
            <w:kern w:val="2"/>
            <w:lang w:eastAsia="hi-IN" w:bidi="hi-IN"/>
          </w:rPr>
          <w:delText xml:space="preserve"> </w:delText>
        </w:r>
        <w:r w:rsidRPr="00A34D49" w:rsidDel="00CA2596">
          <w:rPr>
            <w:rFonts w:eastAsia="SimSun" w:cstheme="minorHAnsi"/>
            <w:bCs/>
            <w:kern w:val="2"/>
            <w:lang w:eastAsia="hi-IN" w:bidi="hi-IN"/>
          </w:rPr>
          <w:delText>VIDEOGASTROSKOPIE</w:delText>
        </w:r>
      </w:del>
    </w:p>
    <w:p w14:paraId="4FADB2AB" w14:textId="6E5CF93C" w:rsidR="00A34D49" w:rsidRPr="00A34D49" w:rsidDel="00CA2596" w:rsidRDefault="00A34D49" w:rsidP="00C91765">
      <w:pPr>
        <w:pStyle w:val="Odstavecseseznamem"/>
        <w:widowControl w:val="0"/>
        <w:numPr>
          <w:ilvl w:val="0"/>
          <w:numId w:val="34"/>
        </w:numPr>
        <w:suppressAutoHyphens/>
        <w:snapToGrid w:val="0"/>
        <w:spacing w:after="0" w:line="240" w:lineRule="auto"/>
        <w:jc w:val="both"/>
        <w:rPr>
          <w:del w:id="4" w:author="Jupová Nicole, Ing." w:date="2022-05-17T12:32:00Z"/>
          <w:rFonts w:eastAsia="SimSun" w:cstheme="minorHAnsi"/>
          <w:bCs/>
          <w:kern w:val="2"/>
          <w:lang w:eastAsia="hi-IN" w:bidi="hi-IN"/>
        </w:rPr>
      </w:pPr>
      <w:del w:id="5" w:author="Jupová Nicole, Ing." w:date="2022-05-17T12:32:00Z">
        <w:r w:rsidRPr="00A34D49" w:rsidDel="00CA2596">
          <w:rPr>
            <w:rFonts w:eastAsia="SimSun" w:cstheme="minorHAnsi"/>
            <w:bCs/>
            <w:kern w:val="2"/>
            <w:lang w:eastAsia="hi-IN" w:bidi="hi-IN"/>
          </w:rPr>
          <w:delText>15503</w:delText>
        </w:r>
        <w:r w:rsidDel="00CA2596">
          <w:rPr>
            <w:rFonts w:eastAsia="SimSun" w:cstheme="minorHAnsi"/>
            <w:bCs/>
            <w:kern w:val="2"/>
            <w:lang w:eastAsia="hi-IN" w:bidi="hi-IN"/>
          </w:rPr>
          <w:delText xml:space="preserve"> </w:delText>
        </w:r>
        <w:r w:rsidRPr="00A34D49" w:rsidDel="00CA2596">
          <w:rPr>
            <w:rFonts w:eastAsia="SimSun" w:cstheme="minorHAnsi"/>
            <w:bCs/>
            <w:kern w:val="2"/>
            <w:lang w:eastAsia="hi-IN" w:bidi="hi-IN"/>
          </w:rPr>
          <w:delText>VIDEOKOLOSKOPIE NEKOMPLETNÍ (NEBO VIDEOSIGMOIDEOSKOPIE)</w:delText>
        </w:r>
      </w:del>
    </w:p>
    <w:p w14:paraId="41D60D2D" w14:textId="51A9E82A" w:rsidR="00A34D49" w:rsidRPr="00A34D49" w:rsidDel="00CA2596" w:rsidRDefault="00A34D49" w:rsidP="00C91765">
      <w:pPr>
        <w:pStyle w:val="Odstavecseseznamem"/>
        <w:widowControl w:val="0"/>
        <w:numPr>
          <w:ilvl w:val="0"/>
          <w:numId w:val="34"/>
        </w:numPr>
        <w:suppressAutoHyphens/>
        <w:snapToGrid w:val="0"/>
        <w:spacing w:after="0" w:line="240" w:lineRule="auto"/>
        <w:jc w:val="both"/>
        <w:rPr>
          <w:del w:id="6" w:author="Jupová Nicole, Ing." w:date="2022-05-17T12:32:00Z"/>
          <w:rFonts w:eastAsia="SimSun" w:cstheme="minorHAnsi"/>
          <w:bCs/>
          <w:kern w:val="2"/>
          <w:lang w:eastAsia="hi-IN" w:bidi="hi-IN"/>
        </w:rPr>
      </w:pPr>
      <w:del w:id="7" w:author="Jupová Nicole, Ing." w:date="2022-05-17T12:32:00Z">
        <w:r w:rsidRPr="00A34D49" w:rsidDel="00CA2596">
          <w:rPr>
            <w:rFonts w:eastAsia="SimSun" w:cstheme="minorHAnsi"/>
            <w:bCs/>
            <w:kern w:val="2"/>
            <w:lang w:eastAsia="hi-IN" w:bidi="hi-IN"/>
          </w:rPr>
          <w:delText>15504</w:delText>
        </w:r>
        <w:r w:rsidDel="00CA2596">
          <w:rPr>
            <w:rFonts w:eastAsia="SimSun" w:cstheme="minorHAnsi"/>
            <w:bCs/>
            <w:kern w:val="2"/>
            <w:lang w:eastAsia="hi-IN" w:bidi="hi-IN"/>
          </w:rPr>
          <w:delText xml:space="preserve"> </w:delText>
        </w:r>
        <w:r w:rsidRPr="00A34D49" w:rsidDel="00CA2596">
          <w:rPr>
            <w:rFonts w:eastAsia="SimSun" w:cstheme="minorHAnsi"/>
            <w:bCs/>
            <w:kern w:val="2"/>
            <w:lang w:eastAsia="hi-IN" w:bidi="hi-IN"/>
          </w:rPr>
          <w:delText>VIDEOKOLOSKOPIE</w:delText>
        </w:r>
      </w:del>
    </w:p>
    <w:p w14:paraId="6FEF1963" w14:textId="42ADE433" w:rsidR="00064792" w:rsidRDefault="00064792" w:rsidP="00064792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651651F0" w14:textId="04FF633E" w:rsidR="00A34D49" w:rsidRDefault="00A34D49" w:rsidP="00A34D49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Návrhy na změnu:</w:t>
      </w:r>
    </w:p>
    <w:p w14:paraId="548EE57D" w14:textId="1CA5C7B4" w:rsidR="00A34D49" w:rsidRPr="00A34D49" w:rsidDel="00CA2596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del w:id="8" w:author="Jupová Nicole, Ing." w:date="2022-05-17T12:32:00Z"/>
          <w:rFonts w:eastAsia="SimSun" w:cstheme="minorHAnsi"/>
          <w:i/>
          <w:kern w:val="2"/>
          <w:lang w:eastAsia="hi-IN" w:bidi="hi-IN"/>
        </w:rPr>
      </w:pPr>
      <w:del w:id="9" w:author="Jupová Nicole, Ing." w:date="2022-05-17T12:32:00Z">
        <w:r w:rsidDel="00CA2596">
          <w:rPr>
            <w:rFonts w:eastAsia="SimSun" w:cstheme="minorHAnsi"/>
            <w:iCs/>
            <w:kern w:val="2"/>
            <w:lang w:eastAsia="hi-IN" w:bidi="hi-IN"/>
          </w:rPr>
          <w:delText>15024</w:delText>
        </w:r>
        <w:r w:rsidR="00562ABA" w:rsidDel="00CA2596">
          <w:rPr>
            <w:rFonts w:eastAsia="SimSun" w:cstheme="minorHAnsi"/>
            <w:iCs/>
            <w:kern w:val="2"/>
            <w:lang w:eastAsia="hi-IN" w:bidi="hi-IN"/>
          </w:rPr>
          <w:delText xml:space="preserve"> </w:delText>
        </w:r>
        <w:r w:rsidR="00562ABA" w:rsidRPr="00562ABA" w:rsidDel="00CA2596">
          <w:rPr>
            <w:rFonts w:eastAsia="SimSun" w:cstheme="minorHAnsi"/>
            <w:iCs/>
            <w:kern w:val="2"/>
            <w:lang w:eastAsia="hi-IN" w:bidi="hi-IN"/>
          </w:rPr>
          <w:delText>ENDOSKOPICKÁ SUBMUKÓZNÍ DISEKCE (ESD)</w:delText>
        </w:r>
      </w:del>
    </w:p>
    <w:p w14:paraId="4754E9C0" w14:textId="058B07CE" w:rsidR="00A34D49" w:rsidRPr="00A34D49" w:rsidDel="00CA2596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del w:id="10" w:author="Jupová Nicole, Ing." w:date="2022-05-17T12:32:00Z"/>
          <w:rFonts w:eastAsia="SimSun" w:cstheme="minorHAnsi"/>
          <w:i/>
          <w:kern w:val="2"/>
          <w:lang w:eastAsia="hi-IN" w:bidi="hi-IN"/>
        </w:rPr>
      </w:pPr>
      <w:del w:id="11" w:author="Jupová Nicole, Ing." w:date="2022-05-17T12:32:00Z">
        <w:r w:rsidDel="00CA2596">
          <w:rPr>
            <w:rFonts w:eastAsia="SimSun" w:cstheme="minorHAnsi"/>
            <w:iCs/>
            <w:kern w:val="2"/>
            <w:lang w:eastAsia="hi-IN" w:bidi="hi-IN"/>
          </w:rPr>
          <w:delText>15050</w:delText>
        </w:r>
        <w:r w:rsidR="00562ABA" w:rsidDel="00CA2596">
          <w:rPr>
            <w:rFonts w:eastAsia="SimSun" w:cstheme="minorHAnsi"/>
            <w:iCs/>
            <w:kern w:val="2"/>
            <w:lang w:eastAsia="hi-IN" w:bidi="hi-IN"/>
          </w:rPr>
          <w:delText xml:space="preserve"> </w:delText>
        </w:r>
        <w:r w:rsidR="00562ABA" w:rsidRPr="00562ABA" w:rsidDel="00CA2596">
          <w:rPr>
            <w:rFonts w:eastAsia="SimSun" w:cstheme="minorHAnsi"/>
            <w:iCs/>
            <w:kern w:val="2"/>
            <w:lang w:eastAsia="hi-IN" w:bidi="hi-IN"/>
          </w:rPr>
          <w:delText>ENDOSKOPICKÁ GASTROPLIKACE</w:delText>
        </w:r>
      </w:del>
    </w:p>
    <w:p w14:paraId="204F4D57" w14:textId="6C2C3AC5" w:rsidR="00A34D49" w:rsidRPr="00A34D49" w:rsidDel="00CA2596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del w:id="12" w:author="Jupová Nicole, Ing." w:date="2022-05-17T12:32:00Z"/>
          <w:rFonts w:eastAsia="SimSun" w:cstheme="minorHAnsi"/>
          <w:i/>
          <w:kern w:val="2"/>
          <w:lang w:eastAsia="hi-IN" w:bidi="hi-IN"/>
        </w:rPr>
      </w:pPr>
      <w:del w:id="13" w:author="Jupová Nicole, Ing." w:date="2022-05-17T12:32:00Z">
        <w:r w:rsidDel="00CA2596">
          <w:rPr>
            <w:rFonts w:eastAsia="SimSun" w:cstheme="minorHAnsi"/>
            <w:iCs/>
            <w:kern w:val="2"/>
            <w:lang w:eastAsia="hi-IN" w:bidi="hi-IN"/>
          </w:rPr>
          <w:delText>15101</w:delText>
        </w:r>
        <w:r w:rsidR="00562ABA" w:rsidDel="00CA2596">
          <w:rPr>
            <w:rFonts w:eastAsia="SimSun" w:cstheme="minorHAnsi"/>
            <w:iCs/>
            <w:kern w:val="2"/>
            <w:lang w:eastAsia="hi-IN" w:bidi="hi-IN"/>
          </w:rPr>
          <w:delText xml:space="preserve"> </w:delText>
        </w:r>
        <w:r w:rsidR="00562ABA" w:rsidRPr="00562ABA" w:rsidDel="00CA2596">
          <w:rPr>
            <w:rFonts w:eastAsia="SimSun" w:cstheme="minorHAnsi"/>
            <w:iCs/>
            <w:kern w:val="2"/>
            <w:lang w:eastAsia="hi-IN" w:bidi="hi-IN"/>
          </w:rPr>
          <w:delText>KOLONOSKOPIE PŘI POZITIVNÍM NÁLEZU SPECIÁLNÍHO TESTU NA OKULTNÍ KRVÁCENÍ VE STOLICI - NÁLEZ NEGATIVNÍ</w:delText>
        </w:r>
      </w:del>
    </w:p>
    <w:p w14:paraId="74939F36" w14:textId="27C329D0" w:rsidR="00A34D49" w:rsidRPr="00A34D49" w:rsidDel="00CA2596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del w:id="14" w:author="Jupová Nicole, Ing." w:date="2022-05-17T12:32:00Z"/>
          <w:rFonts w:eastAsia="SimSun" w:cstheme="minorHAnsi"/>
          <w:i/>
          <w:kern w:val="2"/>
          <w:lang w:eastAsia="hi-IN" w:bidi="hi-IN"/>
        </w:rPr>
      </w:pPr>
      <w:del w:id="15" w:author="Jupová Nicole, Ing." w:date="2022-05-17T12:32:00Z">
        <w:r w:rsidDel="00CA2596">
          <w:rPr>
            <w:rFonts w:eastAsia="SimSun" w:cstheme="minorHAnsi"/>
            <w:iCs/>
            <w:kern w:val="2"/>
            <w:lang w:eastAsia="hi-IN" w:bidi="hi-IN"/>
          </w:rPr>
          <w:delText>15103</w:delText>
        </w:r>
        <w:r w:rsidR="00562ABA" w:rsidDel="00CA2596">
          <w:rPr>
            <w:rFonts w:eastAsia="SimSun" w:cstheme="minorHAnsi"/>
            <w:iCs/>
            <w:kern w:val="2"/>
            <w:lang w:eastAsia="hi-IN" w:bidi="hi-IN"/>
          </w:rPr>
          <w:delText xml:space="preserve"> </w:delText>
        </w:r>
        <w:r w:rsidR="00562ABA" w:rsidRPr="00562ABA" w:rsidDel="00CA2596">
          <w:rPr>
            <w:rFonts w:eastAsia="SimSun" w:cstheme="minorHAnsi"/>
            <w:iCs/>
            <w:kern w:val="2"/>
            <w:lang w:eastAsia="hi-IN" w:bidi="hi-IN"/>
          </w:rPr>
          <w:delText>KOLONOSKOPIE PŘI POZITIVNÍM NÁLEZU SPECIÁLNÍHO TESTU NA OKULTNÍ KRVÁCENÍ VE STOLICI - NÁLEZ POZITIVNÍ</w:delText>
        </w:r>
      </w:del>
    </w:p>
    <w:p w14:paraId="57FECF87" w14:textId="30CE569F" w:rsidR="00A34D49" w:rsidRPr="0014486E" w:rsidDel="00CA2596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del w:id="16" w:author="Jupová Nicole, Ing." w:date="2022-05-17T12:32:00Z"/>
          <w:rFonts w:eastAsia="SimSun" w:cstheme="minorHAnsi"/>
          <w:i/>
          <w:kern w:val="2"/>
          <w:lang w:eastAsia="hi-IN" w:bidi="hi-IN"/>
        </w:rPr>
      </w:pPr>
      <w:del w:id="17" w:author="Jupová Nicole, Ing." w:date="2022-05-17T12:32:00Z">
        <w:r w:rsidDel="00CA2596">
          <w:rPr>
            <w:rFonts w:eastAsia="SimSun" w:cstheme="minorHAnsi"/>
            <w:iCs/>
            <w:kern w:val="2"/>
            <w:lang w:eastAsia="hi-IN" w:bidi="hi-IN"/>
          </w:rPr>
          <w:delText>15105</w:delText>
        </w:r>
        <w:r w:rsidR="00562ABA" w:rsidDel="00CA2596">
          <w:rPr>
            <w:rFonts w:eastAsia="SimSun" w:cstheme="minorHAnsi"/>
            <w:iCs/>
            <w:kern w:val="2"/>
            <w:lang w:eastAsia="hi-IN" w:bidi="hi-IN"/>
          </w:rPr>
          <w:delText xml:space="preserve"> </w:delText>
        </w:r>
        <w:r w:rsidR="00562ABA" w:rsidRPr="00562ABA" w:rsidDel="00CA2596">
          <w:rPr>
            <w:rFonts w:eastAsia="SimSun" w:cstheme="minorHAnsi"/>
            <w:iCs/>
            <w:kern w:val="2"/>
            <w:lang w:eastAsia="hi-IN" w:bidi="hi-IN"/>
          </w:rPr>
          <w:delText>SCREENINGOVÁ KOLONOSKOPIE - NÁLEZ NEGATIVNÍ</w:delText>
        </w:r>
      </w:del>
    </w:p>
    <w:p w14:paraId="12FD7360" w14:textId="1D7725D3" w:rsidR="0014486E" w:rsidRPr="00A34D49" w:rsidDel="00CA2596" w:rsidRDefault="0014486E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del w:id="18" w:author="Jupová Nicole, Ing." w:date="2022-05-17T12:32:00Z"/>
          <w:rFonts w:eastAsia="SimSun" w:cstheme="minorHAnsi"/>
          <w:i/>
          <w:kern w:val="2"/>
          <w:lang w:eastAsia="hi-IN" w:bidi="hi-IN"/>
        </w:rPr>
      </w:pPr>
      <w:del w:id="19" w:author="Jupová Nicole, Ing." w:date="2022-05-17T12:32:00Z">
        <w:r w:rsidDel="00CA2596">
          <w:rPr>
            <w:rFonts w:eastAsia="SimSun" w:cstheme="minorHAnsi"/>
            <w:iCs/>
            <w:kern w:val="2"/>
            <w:lang w:eastAsia="hi-IN" w:bidi="hi-IN"/>
          </w:rPr>
          <w:delText xml:space="preserve">15107 </w:delText>
        </w:r>
        <w:r w:rsidRPr="0014486E" w:rsidDel="00CA2596">
          <w:rPr>
            <w:rFonts w:eastAsia="SimSun" w:cstheme="minorHAnsi"/>
            <w:iCs/>
            <w:kern w:val="2"/>
            <w:lang w:eastAsia="hi-IN" w:bidi="hi-IN"/>
          </w:rPr>
          <w:delText>SCREENINGOVÁ KOLONOSKOPIE - NÁLEZ POZITIVNÍ</w:delText>
        </w:r>
      </w:del>
    </w:p>
    <w:p w14:paraId="61ABD262" w14:textId="229696D3" w:rsidR="00A34D49" w:rsidRPr="00A34D49" w:rsidDel="00CA2596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del w:id="20" w:author="Jupová Nicole, Ing." w:date="2022-05-17T12:32:00Z"/>
          <w:rFonts w:eastAsia="SimSun" w:cstheme="minorHAnsi"/>
          <w:i/>
          <w:kern w:val="2"/>
          <w:lang w:eastAsia="hi-IN" w:bidi="hi-IN"/>
        </w:rPr>
      </w:pPr>
      <w:del w:id="21" w:author="Jupová Nicole, Ing." w:date="2022-05-17T12:32:00Z">
        <w:r w:rsidDel="00CA2596">
          <w:rPr>
            <w:rFonts w:eastAsia="SimSun" w:cstheme="minorHAnsi"/>
            <w:iCs/>
            <w:kern w:val="2"/>
            <w:lang w:eastAsia="hi-IN" w:bidi="hi-IN"/>
          </w:rPr>
          <w:delText>15475</w:delText>
        </w:r>
        <w:r w:rsidR="00562ABA" w:rsidDel="00CA2596">
          <w:rPr>
            <w:rFonts w:eastAsia="SimSun" w:cstheme="minorHAnsi"/>
            <w:iCs/>
            <w:kern w:val="2"/>
            <w:lang w:eastAsia="hi-IN" w:bidi="hi-IN"/>
          </w:rPr>
          <w:delText xml:space="preserve"> </w:delText>
        </w:r>
        <w:r w:rsidR="00CB4209" w:rsidRPr="00CB4209" w:rsidDel="00CA2596">
          <w:rPr>
            <w:rFonts w:eastAsia="SimSun" w:cstheme="minorHAnsi"/>
            <w:iCs/>
            <w:kern w:val="2"/>
            <w:lang w:eastAsia="hi-IN" w:bidi="hi-IN"/>
          </w:rPr>
          <w:delText>ENDOSKOPICKÁ MUKÓZNÍ RESEKCE (EMR) A ODSTRANĚNÍ PŘISEDLÝCH POLYPŮ</w:delText>
        </w:r>
      </w:del>
    </w:p>
    <w:p w14:paraId="2C53DFEF" w14:textId="1494E06A" w:rsidR="00A34D49" w:rsidRPr="00A34D49" w:rsidDel="00CA2596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del w:id="22" w:author="Jupová Nicole, Ing." w:date="2022-05-17T12:32:00Z"/>
          <w:rFonts w:eastAsia="SimSun" w:cstheme="minorHAnsi"/>
          <w:i/>
          <w:kern w:val="2"/>
          <w:lang w:eastAsia="hi-IN" w:bidi="hi-IN"/>
        </w:rPr>
      </w:pPr>
      <w:del w:id="23" w:author="Jupová Nicole, Ing." w:date="2022-05-17T12:32:00Z">
        <w:r w:rsidDel="00CA2596">
          <w:rPr>
            <w:rFonts w:eastAsia="SimSun" w:cstheme="minorHAnsi"/>
            <w:iCs/>
            <w:kern w:val="2"/>
            <w:lang w:eastAsia="hi-IN" w:bidi="hi-IN"/>
          </w:rPr>
          <w:delText>15480</w:delText>
        </w:r>
        <w:r w:rsidR="00CB4209" w:rsidDel="00CA2596">
          <w:rPr>
            <w:rFonts w:eastAsia="SimSun" w:cstheme="minorHAnsi"/>
            <w:iCs/>
            <w:kern w:val="2"/>
            <w:lang w:eastAsia="hi-IN" w:bidi="hi-IN"/>
          </w:rPr>
          <w:delText xml:space="preserve"> </w:delText>
        </w:r>
        <w:r w:rsidR="00CB4209" w:rsidRPr="00CB4209" w:rsidDel="00CA2596">
          <w:rPr>
            <w:rFonts w:eastAsia="SimSun" w:cstheme="minorHAnsi"/>
            <w:iCs/>
            <w:kern w:val="2"/>
            <w:lang w:eastAsia="hi-IN" w:bidi="hi-IN"/>
          </w:rPr>
          <w:delText>ENDOSKOPICKÁ SEPTOTOMIE ZENKEROVA DIVERTIKLU</w:delText>
        </w:r>
      </w:del>
    </w:p>
    <w:p w14:paraId="1C221CD3" w14:textId="6B0C5D0C" w:rsidR="00A34D49" w:rsidRPr="00A34D49" w:rsidDel="00CA2596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del w:id="24" w:author="Jupová Nicole, Ing." w:date="2022-05-17T12:32:00Z"/>
          <w:rFonts w:eastAsia="SimSun" w:cstheme="minorHAnsi"/>
          <w:i/>
          <w:kern w:val="2"/>
          <w:lang w:eastAsia="hi-IN" w:bidi="hi-IN"/>
        </w:rPr>
      </w:pPr>
      <w:del w:id="25" w:author="Jupová Nicole, Ing." w:date="2022-05-17T12:32:00Z">
        <w:r w:rsidDel="00CA2596">
          <w:rPr>
            <w:rFonts w:eastAsia="SimSun" w:cstheme="minorHAnsi"/>
            <w:iCs/>
            <w:kern w:val="2"/>
            <w:lang w:eastAsia="hi-IN" w:bidi="hi-IN"/>
          </w:rPr>
          <w:delText>15900</w:delText>
        </w:r>
        <w:r w:rsidR="00CB4209" w:rsidDel="00CA2596">
          <w:rPr>
            <w:rFonts w:eastAsia="SimSun" w:cstheme="minorHAnsi"/>
            <w:iCs/>
            <w:kern w:val="2"/>
            <w:lang w:eastAsia="hi-IN" w:bidi="hi-IN"/>
          </w:rPr>
          <w:delText xml:space="preserve"> </w:delText>
        </w:r>
        <w:r w:rsidR="00CB4209" w:rsidRPr="00CB4209" w:rsidDel="00CA2596">
          <w:rPr>
            <w:rFonts w:eastAsia="SimSun" w:cstheme="minorHAnsi"/>
            <w:iCs/>
            <w:kern w:val="2"/>
            <w:lang w:eastAsia="hi-IN" w:bidi="hi-IN"/>
          </w:rPr>
          <w:delText>ENDOSKOPICKÁ DILATACE STENÓZ TRÁVICÍ TRUBICE</w:delText>
        </w:r>
      </w:del>
    </w:p>
    <w:p w14:paraId="365B3108" w14:textId="47A55EC0" w:rsidR="00A34D49" w:rsidRPr="00A34D49" w:rsidDel="00CA2596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del w:id="26" w:author="Jupová Nicole, Ing." w:date="2022-05-17T12:32:00Z"/>
          <w:rFonts w:eastAsia="SimSun" w:cstheme="minorHAnsi"/>
          <w:i/>
          <w:kern w:val="2"/>
          <w:lang w:eastAsia="hi-IN" w:bidi="hi-IN"/>
        </w:rPr>
      </w:pPr>
      <w:del w:id="27" w:author="Jupová Nicole, Ing." w:date="2022-05-17T12:32:00Z">
        <w:r w:rsidDel="00CA2596">
          <w:rPr>
            <w:rFonts w:eastAsia="SimSun" w:cstheme="minorHAnsi"/>
            <w:iCs/>
            <w:kern w:val="2"/>
            <w:lang w:eastAsia="hi-IN" w:bidi="hi-IN"/>
          </w:rPr>
          <w:delText>15910</w:delText>
        </w:r>
        <w:r w:rsidR="00CB4209" w:rsidDel="00CA2596">
          <w:rPr>
            <w:rFonts w:eastAsia="SimSun" w:cstheme="minorHAnsi"/>
            <w:iCs/>
            <w:kern w:val="2"/>
            <w:lang w:eastAsia="hi-IN" w:bidi="hi-IN"/>
          </w:rPr>
          <w:delText xml:space="preserve"> </w:delText>
        </w:r>
        <w:r w:rsidR="00CB4209" w:rsidRPr="00CB4209" w:rsidDel="00CA2596">
          <w:rPr>
            <w:rFonts w:eastAsia="SimSun" w:cstheme="minorHAnsi"/>
            <w:iCs/>
            <w:kern w:val="2"/>
            <w:lang w:eastAsia="hi-IN" w:bidi="hi-IN"/>
          </w:rPr>
          <w:delText>ENDOSKOPICKÁ EXTRAKCE CIZÍHO TĚLESA Z JÍCNU A ŽALUDKU</w:delText>
        </w:r>
      </w:del>
    </w:p>
    <w:p w14:paraId="4068CB31" w14:textId="00E60AB9" w:rsidR="00A34D49" w:rsidRPr="00A34D49" w:rsidDel="00CA2596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del w:id="28" w:author="Jupová Nicole, Ing." w:date="2022-05-17T12:32:00Z"/>
          <w:rFonts w:eastAsia="SimSun" w:cstheme="minorHAnsi"/>
          <w:i/>
          <w:kern w:val="2"/>
          <w:lang w:eastAsia="hi-IN" w:bidi="hi-IN"/>
        </w:rPr>
      </w:pPr>
      <w:del w:id="29" w:author="Jupová Nicole, Ing." w:date="2022-05-17T12:32:00Z">
        <w:r w:rsidDel="00CA2596">
          <w:rPr>
            <w:rFonts w:eastAsia="SimSun" w:cstheme="minorHAnsi"/>
            <w:iCs/>
            <w:kern w:val="2"/>
            <w:lang w:eastAsia="hi-IN" w:bidi="hi-IN"/>
          </w:rPr>
          <w:delText>15920</w:delText>
        </w:r>
        <w:r w:rsidR="00CB4209" w:rsidDel="00CA2596">
          <w:rPr>
            <w:rFonts w:eastAsia="SimSun" w:cstheme="minorHAnsi"/>
            <w:iCs/>
            <w:kern w:val="2"/>
            <w:lang w:eastAsia="hi-IN" w:bidi="hi-IN"/>
          </w:rPr>
          <w:delText xml:space="preserve"> </w:delText>
        </w:r>
        <w:r w:rsidR="00CB4209" w:rsidRPr="00CB4209" w:rsidDel="00CA2596">
          <w:rPr>
            <w:rFonts w:eastAsia="SimSun" w:cstheme="minorHAnsi"/>
            <w:iCs/>
            <w:kern w:val="2"/>
            <w:lang w:eastAsia="hi-IN" w:bidi="hi-IN"/>
          </w:rPr>
          <w:delText>ENDOSKOPICKÉ STAVĚNÍ KRVÁCENÍ</w:delText>
        </w:r>
      </w:del>
    </w:p>
    <w:p w14:paraId="02949A8C" w14:textId="7757BBBF" w:rsidR="00A34D49" w:rsidRPr="00A34D49" w:rsidDel="00CA2596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del w:id="30" w:author="Jupová Nicole, Ing." w:date="2022-05-17T12:32:00Z"/>
          <w:rFonts w:eastAsia="SimSun" w:cstheme="minorHAnsi"/>
          <w:i/>
          <w:kern w:val="2"/>
          <w:lang w:eastAsia="hi-IN" w:bidi="hi-IN"/>
        </w:rPr>
      </w:pPr>
      <w:del w:id="31" w:author="Jupová Nicole, Ing." w:date="2022-05-17T12:32:00Z">
        <w:r w:rsidDel="00CA2596">
          <w:rPr>
            <w:rFonts w:eastAsia="SimSun" w:cstheme="minorHAnsi"/>
            <w:iCs/>
            <w:kern w:val="2"/>
            <w:lang w:eastAsia="hi-IN" w:bidi="hi-IN"/>
          </w:rPr>
          <w:delText>15950</w:delText>
        </w:r>
        <w:r w:rsidR="00CB4209" w:rsidDel="00CA2596">
          <w:rPr>
            <w:rFonts w:eastAsia="SimSun" w:cstheme="minorHAnsi"/>
            <w:iCs/>
            <w:kern w:val="2"/>
            <w:lang w:eastAsia="hi-IN" w:bidi="hi-IN"/>
          </w:rPr>
          <w:delText xml:space="preserve"> </w:delText>
        </w:r>
        <w:r w:rsidR="00CB4209" w:rsidRPr="00CB4209" w:rsidDel="00CA2596">
          <w:rPr>
            <w:rFonts w:eastAsia="SimSun" w:cstheme="minorHAnsi"/>
            <w:iCs/>
            <w:kern w:val="2"/>
            <w:lang w:eastAsia="hi-IN" w:bidi="hi-IN"/>
          </w:rPr>
          <w:delText>POLYPEKTOMIE ENDOSKOPICKÁ</w:delText>
        </w:r>
      </w:del>
    </w:p>
    <w:p w14:paraId="0E7280D7" w14:textId="685EE87A" w:rsidR="00A34D49" w:rsidRPr="00562ABA" w:rsidDel="00CA2596" w:rsidRDefault="00A34D49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del w:id="32" w:author="Jupová Nicole, Ing." w:date="2022-05-17T12:32:00Z"/>
          <w:rFonts w:eastAsia="SimSun" w:cstheme="minorHAnsi"/>
          <w:i/>
          <w:kern w:val="2"/>
          <w:lang w:eastAsia="hi-IN" w:bidi="hi-IN"/>
        </w:rPr>
      </w:pPr>
      <w:del w:id="33" w:author="Jupová Nicole, Ing." w:date="2022-05-17T12:32:00Z">
        <w:r w:rsidDel="00CA2596">
          <w:rPr>
            <w:rFonts w:eastAsia="SimSun" w:cstheme="minorHAnsi"/>
            <w:iCs/>
            <w:kern w:val="2"/>
            <w:lang w:eastAsia="hi-IN" w:bidi="hi-IN"/>
          </w:rPr>
          <w:delText>1</w:delText>
        </w:r>
        <w:r w:rsidR="00562ABA" w:rsidDel="00CA2596">
          <w:rPr>
            <w:rFonts w:eastAsia="SimSun" w:cstheme="minorHAnsi"/>
            <w:iCs/>
            <w:kern w:val="2"/>
            <w:lang w:eastAsia="hi-IN" w:bidi="hi-IN"/>
          </w:rPr>
          <w:delText>5960</w:delText>
        </w:r>
        <w:r w:rsidR="00CB4209" w:rsidDel="00CA2596">
          <w:rPr>
            <w:rFonts w:eastAsia="SimSun" w:cstheme="minorHAnsi"/>
            <w:iCs/>
            <w:kern w:val="2"/>
            <w:lang w:eastAsia="hi-IN" w:bidi="hi-IN"/>
          </w:rPr>
          <w:delText xml:space="preserve"> </w:delText>
        </w:r>
        <w:r w:rsidR="00CB4209" w:rsidRPr="00CB4209" w:rsidDel="00CA2596">
          <w:rPr>
            <w:rFonts w:eastAsia="SimSun" w:cstheme="minorHAnsi"/>
            <w:iCs/>
            <w:kern w:val="2"/>
            <w:lang w:eastAsia="hi-IN" w:bidi="hi-IN"/>
          </w:rPr>
          <w:delText>ENDOSKOPICKÁ GASTROSTOMIE - PŘIČTI K CENĚ ZÁKLADNÍHO VÝKONU</w:delText>
        </w:r>
      </w:del>
    </w:p>
    <w:p w14:paraId="40B1B022" w14:textId="7AED9ACF" w:rsidR="00562ABA" w:rsidRPr="00562ABA" w:rsidDel="00CA2596" w:rsidRDefault="00562ABA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del w:id="34" w:author="Jupová Nicole, Ing." w:date="2022-05-17T12:32:00Z"/>
          <w:rFonts w:eastAsia="SimSun" w:cstheme="minorHAnsi"/>
          <w:i/>
          <w:kern w:val="2"/>
          <w:lang w:eastAsia="hi-IN" w:bidi="hi-IN"/>
        </w:rPr>
      </w:pPr>
      <w:del w:id="35" w:author="Jupová Nicole, Ing." w:date="2022-05-17T12:32:00Z">
        <w:r w:rsidDel="00CA2596">
          <w:rPr>
            <w:rFonts w:eastAsia="SimSun" w:cstheme="minorHAnsi"/>
            <w:iCs/>
            <w:kern w:val="2"/>
            <w:lang w:eastAsia="hi-IN" w:bidi="hi-IN"/>
          </w:rPr>
          <w:delText>15970</w:delText>
        </w:r>
        <w:r w:rsidR="00CB4209" w:rsidDel="00CA2596">
          <w:rPr>
            <w:rFonts w:eastAsia="SimSun" w:cstheme="minorHAnsi"/>
            <w:iCs/>
            <w:kern w:val="2"/>
            <w:lang w:eastAsia="hi-IN" w:bidi="hi-IN"/>
          </w:rPr>
          <w:delText xml:space="preserve"> </w:delText>
        </w:r>
        <w:r w:rsidR="00CB4209" w:rsidRPr="00CB4209" w:rsidDel="00CA2596">
          <w:rPr>
            <w:rFonts w:eastAsia="SimSun" w:cstheme="minorHAnsi"/>
            <w:iCs/>
            <w:kern w:val="2"/>
            <w:lang w:eastAsia="hi-IN" w:bidi="hi-IN"/>
          </w:rPr>
          <w:delText>ENDOSKOPICKÁ LIGACE JÍCNOVÝCH VARIXŮ - PŘIČTI K ESOFAGOGASTROSKOPII</w:delText>
        </w:r>
      </w:del>
    </w:p>
    <w:p w14:paraId="12B880BC" w14:textId="43B0A85E" w:rsidR="00562ABA" w:rsidRPr="00CA2596" w:rsidDel="00CA2596" w:rsidRDefault="00562ABA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del w:id="36" w:author="Jupová Nicole, Ing." w:date="2022-05-17T12:32:00Z"/>
          <w:rFonts w:eastAsia="SimSun" w:cstheme="minorHAnsi"/>
          <w:i/>
          <w:kern w:val="2"/>
          <w:lang w:eastAsia="hi-IN" w:bidi="hi-IN"/>
          <w:rPrChange w:id="37" w:author="Jupová Nicole, Ing." w:date="2022-05-17T12:32:00Z">
            <w:rPr>
              <w:del w:id="38" w:author="Jupová Nicole, Ing." w:date="2022-05-17T12:32:00Z"/>
              <w:rFonts w:eastAsia="SimSun" w:cstheme="minorHAnsi"/>
              <w:iCs/>
              <w:kern w:val="2"/>
              <w:lang w:eastAsia="hi-IN" w:bidi="hi-IN"/>
            </w:rPr>
          </w:rPrChange>
        </w:rPr>
      </w:pPr>
      <w:del w:id="39" w:author="Jupová Nicole, Ing." w:date="2022-05-17T12:32:00Z">
        <w:r w:rsidDel="00CA2596">
          <w:rPr>
            <w:rFonts w:eastAsia="SimSun" w:cstheme="minorHAnsi"/>
            <w:iCs/>
            <w:kern w:val="2"/>
            <w:lang w:eastAsia="hi-IN" w:bidi="hi-IN"/>
          </w:rPr>
          <w:delText>15972</w:delText>
        </w:r>
        <w:r w:rsidR="00CB4209" w:rsidDel="00CA2596">
          <w:rPr>
            <w:rFonts w:eastAsia="SimSun" w:cstheme="minorHAnsi"/>
            <w:iCs/>
            <w:kern w:val="2"/>
            <w:lang w:eastAsia="hi-IN" w:bidi="hi-IN"/>
          </w:rPr>
          <w:delText xml:space="preserve"> </w:delText>
        </w:r>
        <w:r w:rsidR="00CB4209" w:rsidRPr="00CB4209" w:rsidDel="00CA2596">
          <w:rPr>
            <w:rFonts w:eastAsia="SimSun" w:cstheme="minorHAnsi"/>
            <w:iCs/>
            <w:kern w:val="2"/>
            <w:lang w:eastAsia="hi-IN" w:bidi="hi-IN"/>
          </w:rPr>
          <w:delText>ENDOSKOPICKÁ SKLEROTIZACE JÍCNOVÝCH VARIXŮ</w:delText>
        </w:r>
      </w:del>
    </w:p>
    <w:p w14:paraId="6B37F2AA" w14:textId="4FA3DCDE" w:rsidR="00CA2596" w:rsidRDefault="00CA2596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ins w:id="40" w:author="Jupová Nicole, Ing." w:date="2022-05-17T12:34:00Z"/>
          <w:rFonts w:eastAsia="SimSun" w:cstheme="minorHAnsi"/>
          <w:iCs/>
          <w:kern w:val="2"/>
          <w:lang w:eastAsia="hi-IN" w:bidi="hi-IN"/>
        </w:rPr>
      </w:pPr>
      <w:ins w:id="41" w:author="Jupová Nicole, Ing." w:date="2022-05-17T12:33:00Z">
        <w:r w:rsidRPr="00CA2596">
          <w:rPr>
            <w:rFonts w:eastAsia="SimSun" w:cstheme="minorHAnsi"/>
            <w:iCs/>
            <w:kern w:val="2"/>
            <w:lang w:eastAsia="hi-IN" w:bidi="hi-IN"/>
            <w:rPrChange w:id="42" w:author="Jupová Nicole, Ing." w:date="2022-05-17T12:33:00Z">
              <w:rPr>
                <w:rFonts w:eastAsia="SimSun" w:cstheme="minorHAnsi"/>
                <w:i/>
                <w:kern w:val="2"/>
                <w:lang w:eastAsia="hi-IN" w:bidi="hi-IN"/>
              </w:rPr>
            </w:rPrChange>
          </w:rPr>
          <w:t>115-2022-05-05-16-13-40</w:t>
        </w:r>
        <w:r w:rsidRPr="00CA2596">
          <w:rPr>
            <w:rFonts w:eastAsia="SimSun" w:cstheme="minorHAnsi"/>
            <w:iCs/>
            <w:kern w:val="2"/>
            <w:lang w:eastAsia="hi-IN" w:bidi="hi-IN"/>
            <w:rPrChange w:id="43" w:author="Jupová Nicole, Ing." w:date="2022-05-17T12:33:00Z">
              <w:rPr>
                <w:rFonts w:eastAsia="SimSun" w:cstheme="minorHAnsi"/>
                <w:i/>
                <w:kern w:val="2"/>
                <w:lang w:eastAsia="hi-IN" w:bidi="hi-IN"/>
              </w:rPr>
            </w:rPrChange>
          </w:rPr>
          <w:t xml:space="preserve"> </w:t>
        </w:r>
      </w:ins>
      <w:ins w:id="44" w:author="Jupová Nicole, Ing." w:date="2022-05-17T12:36:00Z"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>ESOFAGOGASTRODUODENOSKOPIE</w:t>
        </w:r>
      </w:ins>
    </w:p>
    <w:p w14:paraId="641AF05D" w14:textId="2AD0923D" w:rsidR="00CA2596" w:rsidRDefault="00CA2596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ins w:id="45" w:author="Jupová Nicole, Ing." w:date="2022-05-17T12:34:00Z"/>
          <w:rFonts w:eastAsia="SimSun" w:cstheme="minorHAnsi"/>
          <w:iCs/>
          <w:kern w:val="2"/>
          <w:lang w:eastAsia="hi-IN" w:bidi="hi-IN"/>
        </w:rPr>
      </w:pPr>
      <w:ins w:id="46" w:author="Jupová Nicole, Ing." w:date="2022-05-17T12:34:00Z">
        <w:r w:rsidRPr="00CA2596">
          <w:rPr>
            <w:rFonts w:eastAsia="SimSun" w:cstheme="minorHAnsi"/>
            <w:iCs/>
            <w:kern w:val="2"/>
            <w:lang w:eastAsia="hi-IN" w:bidi="hi-IN"/>
          </w:rPr>
          <w:t>115-2022-05-05-16-21-27</w:t>
        </w:r>
      </w:ins>
      <w:ins w:id="47" w:author="Jupová Nicole, Ing." w:date="2022-05-17T12:37:00Z">
        <w:r w:rsidR="00E617C0">
          <w:rPr>
            <w:rFonts w:eastAsia="SimSun" w:cstheme="minorHAnsi"/>
            <w:iCs/>
            <w:kern w:val="2"/>
            <w:lang w:eastAsia="hi-IN" w:bidi="hi-IN"/>
          </w:rPr>
          <w:t xml:space="preserve"> </w:t>
        </w:r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>KOLOSKOPIE NEÚPLNÁ (NEBO SIGMOIDEOSKOPIE)</w:t>
        </w:r>
      </w:ins>
    </w:p>
    <w:p w14:paraId="4328CCED" w14:textId="6DB50CE6" w:rsidR="00CA2596" w:rsidRDefault="00CA2596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ins w:id="48" w:author="Jupová Nicole, Ing." w:date="2022-05-17T12:34:00Z"/>
          <w:rFonts w:eastAsia="SimSun" w:cstheme="minorHAnsi"/>
          <w:iCs/>
          <w:kern w:val="2"/>
          <w:lang w:eastAsia="hi-IN" w:bidi="hi-IN"/>
        </w:rPr>
      </w:pPr>
      <w:ins w:id="49" w:author="Jupová Nicole, Ing." w:date="2022-05-17T12:34:00Z">
        <w:r w:rsidRPr="00CA2596">
          <w:rPr>
            <w:rFonts w:eastAsia="SimSun" w:cstheme="minorHAnsi"/>
            <w:iCs/>
            <w:kern w:val="2"/>
            <w:lang w:eastAsia="hi-IN" w:bidi="hi-IN"/>
          </w:rPr>
          <w:t>115-2022-05-05-16-25-41</w:t>
        </w:r>
      </w:ins>
      <w:ins w:id="50" w:author="Jupová Nicole, Ing." w:date="2022-05-17T12:37:00Z">
        <w:r w:rsidR="00E617C0">
          <w:rPr>
            <w:rFonts w:eastAsia="SimSun" w:cstheme="minorHAnsi"/>
            <w:iCs/>
            <w:kern w:val="2"/>
            <w:lang w:eastAsia="hi-IN" w:bidi="hi-IN"/>
          </w:rPr>
          <w:t xml:space="preserve"> </w:t>
        </w:r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>TOTÁLNÍ KOLONOSKOPIE</w:t>
        </w:r>
      </w:ins>
    </w:p>
    <w:p w14:paraId="1AF9AC79" w14:textId="25F90398" w:rsidR="00CA2596" w:rsidRDefault="00CA2596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ins w:id="51" w:author="Jupová Nicole, Ing." w:date="2022-05-17T12:34:00Z"/>
          <w:rFonts w:eastAsia="SimSun" w:cstheme="minorHAnsi"/>
          <w:iCs/>
          <w:kern w:val="2"/>
          <w:lang w:eastAsia="hi-IN" w:bidi="hi-IN"/>
        </w:rPr>
      </w:pPr>
      <w:ins w:id="52" w:author="Jupová Nicole, Ing." w:date="2022-05-17T12:34:00Z">
        <w:r w:rsidRPr="00CA2596">
          <w:rPr>
            <w:rFonts w:eastAsia="SimSun" w:cstheme="minorHAnsi"/>
            <w:iCs/>
            <w:kern w:val="2"/>
            <w:lang w:eastAsia="hi-IN" w:bidi="hi-IN"/>
          </w:rPr>
          <w:t>115-2022-05-05-16-30-01</w:t>
        </w:r>
      </w:ins>
      <w:ins w:id="53" w:author="Jupová Nicole, Ing." w:date="2022-05-17T12:38:00Z">
        <w:r w:rsidR="00E617C0">
          <w:rPr>
            <w:rFonts w:eastAsia="SimSun" w:cstheme="minorHAnsi"/>
            <w:iCs/>
            <w:kern w:val="2"/>
            <w:lang w:eastAsia="hi-IN" w:bidi="hi-IN"/>
          </w:rPr>
          <w:t xml:space="preserve"> </w:t>
        </w:r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>KOLONOSKOPIE PŘI POZITIVNÍM NÁLEZU SPECIÁLNÍHO TES</w:t>
        </w:r>
        <w:r w:rsidR="00E617C0">
          <w:rPr>
            <w:rFonts w:eastAsia="SimSun" w:cstheme="minorHAnsi"/>
            <w:iCs/>
            <w:kern w:val="2"/>
            <w:lang w:eastAsia="hi-IN" w:bidi="hi-IN"/>
          </w:rPr>
          <w:t>TU NA OKULTNÍ KRVÁCENÍ – NÁLEZ NEGATIVNÍ</w:t>
        </w:r>
      </w:ins>
    </w:p>
    <w:p w14:paraId="7C8780CF" w14:textId="208420F7" w:rsidR="00CA2596" w:rsidRDefault="00CA2596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ins w:id="54" w:author="Jupová Nicole, Ing." w:date="2022-05-17T12:34:00Z"/>
          <w:rFonts w:eastAsia="SimSun" w:cstheme="minorHAnsi"/>
          <w:iCs/>
          <w:kern w:val="2"/>
          <w:lang w:eastAsia="hi-IN" w:bidi="hi-IN"/>
        </w:rPr>
      </w:pPr>
      <w:ins w:id="55" w:author="Jupová Nicole, Ing." w:date="2022-05-17T12:34:00Z">
        <w:r w:rsidRPr="00CA2596">
          <w:rPr>
            <w:rFonts w:eastAsia="SimSun" w:cstheme="minorHAnsi"/>
            <w:iCs/>
            <w:kern w:val="2"/>
            <w:lang w:eastAsia="hi-IN" w:bidi="hi-IN"/>
          </w:rPr>
          <w:lastRenderedPageBreak/>
          <w:t>115-2022-05-05-16-38-19</w:t>
        </w:r>
      </w:ins>
      <w:ins w:id="56" w:author="Jupová Nicole, Ing." w:date="2022-05-17T12:39:00Z">
        <w:r w:rsidR="00E617C0">
          <w:rPr>
            <w:rFonts w:eastAsia="SimSun" w:cstheme="minorHAnsi"/>
            <w:iCs/>
            <w:kern w:val="2"/>
            <w:lang w:eastAsia="hi-IN" w:bidi="hi-IN"/>
          </w:rPr>
          <w:t xml:space="preserve"> </w:t>
        </w:r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>KOLONOSKOPIE PŘI POZITIVNÍM NÁLEZU SPECIÁLNÍHO TES</w:t>
        </w:r>
        <w:r w:rsidR="00E617C0">
          <w:rPr>
            <w:rFonts w:eastAsia="SimSun" w:cstheme="minorHAnsi"/>
            <w:iCs/>
            <w:kern w:val="2"/>
            <w:lang w:eastAsia="hi-IN" w:bidi="hi-IN"/>
          </w:rPr>
          <w:t xml:space="preserve">TU NA OKULTNÍ KRVÁCENÍ – NÁLEZ </w:t>
        </w:r>
        <w:r w:rsidR="00E617C0">
          <w:rPr>
            <w:rFonts w:eastAsia="SimSun" w:cstheme="minorHAnsi"/>
            <w:iCs/>
            <w:kern w:val="2"/>
            <w:lang w:eastAsia="hi-IN" w:bidi="hi-IN"/>
          </w:rPr>
          <w:t>POZITI</w:t>
        </w:r>
        <w:r w:rsidR="00E617C0">
          <w:rPr>
            <w:rFonts w:eastAsia="SimSun" w:cstheme="minorHAnsi"/>
            <w:iCs/>
            <w:kern w:val="2"/>
            <w:lang w:eastAsia="hi-IN" w:bidi="hi-IN"/>
          </w:rPr>
          <w:t>VNÍ</w:t>
        </w:r>
      </w:ins>
    </w:p>
    <w:p w14:paraId="31900377" w14:textId="3614DD4D" w:rsidR="00CA2596" w:rsidRDefault="00CA2596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ins w:id="57" w:author="Jupová Nicole, Ing." w:date="2022-05-17T12:35:00Z"/>
          <w:rFonts w:eastAsia="SimSun" w:cstheme="minorHAnsi"/>
          <w:iCs/>
          <w:kern w:val="2"/>
          <w:lang w:eastAsia="hi-IN" w:bidi="hi-IN"/>
        </w:rPr>
      </w:pPr>
      <w:ins w:id="58" w:author="Jupová Nicole, Ing." w:date="2022-05-17T12:35:00Z">
        <w:r w:rsidRPr="00CA2596">
          <w:rPr>
            <w:rFonts w:eastAsia="SimSun" w:cstheme="minorHAnsi"/>
            <w:iCs/>
            <w:kern w:val="2"/>
            <w:lang w:eastAsia="hi-IN" w:bidi="hi-IN"/>
          </w:rPr>
          <w:t>115-2022-05-05-16-42-07</w:t>
        </w:r>
      </w:ins>
      <w:ins w:id="59" w:author="Jupová Nicole, Ing." w:date="2022-05-17T12:39:00Z">
        <w:r w:rsidR="00E617C0">
          <w:rPr>
            <w:rFonts w:eastAsia="SimSun" w:cstheme="minorHAnsi"/>
            <w:iCs/>
            <w:kern w:val="2"/>
            <w:lang w:eastAsia="hi-IN" w:bidi="hi-IN"/>
          </w:rPr>
          <w:t xml:space="preserve"> </w:t>
        </w:r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 xml:space="preserve">SCREENINGOVÁ </w:t>
        </w:r>
      </w:ins>
      <w:ins w:id="60" w:author="Jupová Nicole, Ing." w:date="2022-05-17T12:40:00Z"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>KOLONOSKOPIE – NÁLEZ</w:t>
        </w:r>
      </w:ins>
      <w:ins w:id="61" w:author="Jupová Nicole, Ing." w:date="2022-05-17T12:39:00Z"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 xml:space="preserve"> NEGATIVNÍ</w:t>
        </w:r>
      </w:ins>
    </w:p>
    <w:p w14:paraId="20DC4912" w14:textId="522D7A45" w:rsidR="00CA2596" w:rsidRDefault="00CA2596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ins w:id="62" w:author="Jupová Nicole, Ing." w:date="2022-05-17T12:35:00Z"/>
          <w:rFonts w:eastAsia="SimSun" w:cstheme="minorHAnsi"/>
          <w:iCs/>
          <w:kern w:val="2"/>
          <w:lang w:eastAsia="hi-IN" w:bidi="hi-IN"/>
        </w:rPr>
      </w:pPr>
      <w:ins w:id="63" w:author="Jupová Nicole, Ing." w:date="2022-05-17T12:35:00Z">
        <w:r w:rsidRPr="00CA2596">
          <w:rPr>
            <w:rFonts w:eastAsia="SimSun" w:cstheme="minorHAnsi"/>
            <w:iCs/>
            <w:kern w:val="2"/>
            <w:lang w:eastAsia="hi-IN" w:bidi="hi-IN"/>
          </w:rPr>
          <w:t>115-2022-05-05-16-46-54</w:t>
        </w:r>
      </w:ins>
      <w:ins w:id="64" w:author="Jupová Nicole, Ing." w:date="2022-05-17T12:39:00Z">
        <w:r w:rsidR="00E617C0">
          <w:rPr>
            <w:rFonts w:eastAsia="SimSun" w:cstheme="minorHAnsi"/>
            <w:iCs/>
            <w:kern w:val="2"/>
            <w:lang w:eastAsia="hi-IN" w:bidi="hi-IN"/>
          </w:rPr>
          <w:t xml:space="preserve"> </w:t>
        </w:r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 xml:space="preserve">SCREENINGOVÁ </w:t>
        </w:r>
      </w:ins>
      <w:ins w:id="65" w:author="Jupová Nicole, Ing." w:date="2022-05-17T12:40:00Z"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>KOLONOSKOPIE – NÁLEZ</w:t>
        </w:r>
      </w:ins>
      <w:ins w:id="66" w:author="Jupová Nicole, Ing." w:date="2022-05-17T12:39:00Z"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 xml:space="preserve"> </w:t>
        </w:r>
        <w:r w:rsidR="00E617C0">
          <w:rPr>
            <w:rFonts w:eastAsia="SimSun" w:cstheme="minorHAnsi"/>
            <w:iCs/>
            <w:kern w:val="2"/>
            <w:lang w:eastAsia="hi-IN" w:bidi="hi-IN"/>
          </w:rPr>
          <w:t>POZI</w:t>
        </w:r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>TIVNÍ</w:t>
        </w:r>
      </w:ins>
    </w:p>
    <w:p w14:paraId="62D031E0" w14:textId="00519E95" w:rsidR="00CA2596" w:rsidRDefault="00CA2596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ins w:id="67" w:author="Jupová Nicole, Ing." w:date="2022-05-17T12:35:00Z"/>
          <w:rFonts w:eastAsia="SimSun" w:cstheme="minorHAnsi"/>
          <w:iCs/>
          <w:kern w:val="2"/>
          <w:lang w:eastAsia="hi-IN" w:bidi="hi-IN"/>
        </w:rPr>
      </w:pPr>
      <w:ins w:id="68" w:author="Jupová Nicole, Ing." w:date="2022-05-17T12:35:00Z">
        <w:r w:rsidRPr="00CA2596">
          <w:rPr>
            <w:rFonts w:eastAsia="SimSun" w:cstheme="minorHAnsi"/>
            <w:iCs/>
            <w:kern w:val="2"/>
            <w:lang w:eastAsia="hi-IN" w:bidi="hi-IN"/>
          </w:rPr>
          <w:t>115-2022-05-05-16-59-43</w:t>
        </w:r>
      </w:ins>
      <w:ins w:id="69" w:author="Jupová Nicole, Ing." w:date="2022-05-17T12:40:00Z">
        <w:r w:rsidR="00E617C0">
          <w:rPr>
            <w:rFonts w:eastAsia="SimSun" w:cstheme="minorHAnsi"/>
            <w:iCs/>
            <w:kern w:val="2"/>
            <w:lang w:eastAsia="hi-IN" w:bidi="hi-IN"/>
          </w:rPr>
          <w:t xml:space="preserve"> </w:t>
        </w:r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>ENDOSKOPICKÁ RETROGRÁDNÍ CHOLANGIOPANKREATOGRAFIE</w:t>
        </w:r>
        <w:r w:rsidR="00E617C0">
          <w:rPr>
            <w:rFonts w:eastAsia="SimSun" w:cstheme="minorHAnsi"/>
            <w:iCs/>
            <w:kern w:val="2"/>
            <w:lang w:eastAsia="hi-IN" w:bidi="hi-IN"/>
          </w:rPr>
          <w:t xml:space="preserve"> </w:t>
        </w:r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>(ERCP) –</w:t>
        </w:r>
        <w:r w:rsidR="00E617C0">
          <w:rPr>
            <w:rFonts w:eastAsia="SimSun" w:cstheme="minorHAnsi"/>
            <w:iCs/>
            <w:kern w:val="2"/>
            <w:lang w:eastAsia="hi-IN" w:bidi="hi-IN"/>
          </w:rPr>
          <w:t xml:space="preserve"> ENDOSKOPICKÁ ČÁST</w:t>
        </w:r>
      </w:ins>
    </w:p>
    <w:p w14:paraId="7F810EF8" w14:textId="67C6B1D7" w:rsidR="00CA2596" w:rsidRDefault="00CA2596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ins w:id="70" w:author="Jupová Nicole, Ing." w:date="2022-05-17T12:35:00Z"/>
          <w:rFonts w:eastAsia="SimSun" w:cstheme="minorHAnsi"/>
          <w:iCs/>
          <w:kern w:val="2"/>
          <w:lang w:eastAsia="hi-IN" w:bidi="hi-IN"/>
        </w:rPr>
      </w:pPr>
      <w:ins w:id="71" w:author="Jupová Nicole, Ing." w:date="2022-05-17T12:35:00Z">
        <w:r w:rsidRPr="00CA2596">
          <w:rPr>
            <w:rFonts w:eastAsia="SimSun" w:cstheme="minorHAnsi"/>
            <w:iCs/>
            <w:kern w:val="2"/>
            <w:lang w:eastAsia="hi-IN" w:bidi="hi-IN"/>
          </w:rPr>
          <w:t>115-2022-05-05-17-05-56</w:t>
        </w:r>
      </w:ins>
      <w:ins w:id="72" w:author="Jupová Nicole, Ing." w:date="2022-05-17T12:41:00Z">
        <w:r w:rsidR="00E617C0">
          <w:rPr>
            <w:rFonts w:eastAsia="SimSun" w:cstheme="minorHAnsi"/>
            <w:iCs/>
            <w:kern w:val="2"/>
            <w:lang w:eastAsia="hi-IN" w:bidi="hi-IN"/>
          </w:rPr>
          <w:t xml:space="preserve"> </w:t>
        </w:r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>ENDOSKOPICKÁ ULTRASONOGRAFIE</w:t>
        </w:r>
      </w:ins>
    </w:p>
    <w:p w14:paraId="52F38BA6" w14:textId="4C46B09E" w:rsidR="00CA2596" w:rsidRDefault="00CA2596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ins w:id="73" w:author="Jupová Nicole, Ing." w:date="2022-05-17T12:35:00Z"/>
          <w:rFonts w:eastAsia="SimSun" w:cstheme="minorHAnsi"/>
          <w:iCs/>
          <w:kern w:val="2"/>
          <w:lang w:eastAsia="hi-IN" w:bidi="hi-IN"/>
        </w:rPr>
      </w:pPr>
      <w:ins w:id="74" w:author="Jupová Nicole, Ing." w:date="2022-05-17T12:35:00Z">
        <w:r w:rsidRPr="00CA2596">
          <w:rPr>
            <w:rFonts w:eastAsia="SimSun" w:cstheme="minorHAnsi"/>
            <w:iCs/>
            <w:kern w:val="2"/>
            <w:lang w:eastAsia="hi-IN" w:bidi="hi-IN"/>
          </w:rPr>
          <w:t>115-2022-05-05-17-11-04</w:t>
        </w:r>
      </w:ins>
      <w:ins w:id="75" w:author="Jupová Nicole, Ing." w:date="2022-05-17T12:41:00Z">
        <w:r w:rsidR="00E617C0">
          <w:rPr>
            <w:rFonts w:eastAsia="SimSun" w:cstheme="minorHAnsi"/>
            <w:iCs/>
            <w:kern w:val="2"/>
            <w:lang w:eastAsia="hi-IN" w:bidi="hi-IN"/>
          </w:rPr>
          <w:t xml:space="preserve"> </w:t>
        </w:r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 xml:space="preserve">RADIOFREKVENČNÍ ABLACE (RFA) </w:t>
        </w:r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>JÍCNU – HALO</w:t>
        </w:r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 xml:space="preserve"> 360</w:t>
        </w:r>
      </w:ins>
    </w:p>
    <w:p w14:paraId="4E1BA538" w14:textId="44A789EC" w:rsidR="00CA2596" w:rsidRDefault="00CA2596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ins w:id="76" w:author="Jupová Nicole, Ing." w:date="2022-05-17T12:35:00Z"/>
          <w:rFonts w:eastAsia="SimSun" w:cstheme="minorHAnsi"/>
          <w:iCs/>
          <w:kern w:val="2"/>
          <w:lang w:eastAsia="hi-IN" w:bidi="hi-IN"/>
        </w:rPr>
      </w:pPr>
      <w:ins w:id="77" w:author="Jupová Nicole, Ing." w:date="2022-05-17T12:35:00Z">
        <w:r w:rsidRPr="00CA2596">
          <w:rPr>
            <w:rFonts w:eastAsia="SimSun" w:cstheme="minorHAnsi"/>
            <w:iCs/>
            <w:kern w:val="2"/>
            <w:lang w:eastAsia="hi-IN" w:bidi="hi-IN"/>
          </w:rPr>
          <w:t>115-2022-05-05-17-13-55</w:t>
        </w:r>
      </w:ins>
      <w:ins w:id="78" w:author="Jupová Nicole, Ing." w:date="2022-05-17T12:41:00Z">
        <w:r w:rsidR="00E617C0">
          <w:rPr>
            <w:rFonts w:eastAsia="SimSun" w:cstheme="minorHAnsi"/>
            <w:iCs/>
            <w:kern w:val="2"/>
            <w:lang w:eastAsia="hi-IN" w:bidi="hi-IN"/>
          </w:rPr>
          <w:t xml:space="preserve"> </w:t>
        </w:r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 xml:space="preserve">RADIOFREKVENČNÍ ABLACE (RFA) </w:t>
        </w:r>
      </w:ins>
      <w:ins w:id="79" w:author="Jupová Nicole, Ing." w:date="2022-05-17T12:42:00Z"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>JÍCNU – HALO</w:t>
        </w:r>
      </w:ins>
      <w:ins w:id="80" w:author="Jupová Nicole, Ing." w:date="2022-05-17T12:41:00Z"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 xml:space="preserve"> </w:t>
        </w:r>
        <w:r w:rsidR="00E617C0">
          <w:rPr>
            <w:rFonts w:eastAsia="SimSun" w:cstheme="minorHAnsi"/>
            <w:iCs/>
            <w:kern w:val="2"/>
            <w:lang w:eastAsia="hi-IN" w:bidi="hi-IN"/>
          </w:rPr>
          <w:t>90</w:t>
        </w:r>
      </w:ins>
    </w:p>
    <w:p w14:paraId="485A8702" w14:textId="26CF436E" w:rsidR="00CA2596" w:rsidRDefault="00CA2596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ins w:id="81" w:author="Jupová Nicole, Ing." w:date="2022-05-17T12:46:00Z"/>
          <w:rFonts w:eastAsia="SimSun" w:cstheme="minorHAnsi"/>
          <w:iCs/>
          <w:kern w:val="2"/>
          <w:lang w:eastAsia="hi-IN" w:bidi="hi-IN"/>
        </w:rPr>
      </w:pPr>
      <w:ins w:id="82" w:author="Jupová Nicole, Ing." w:date="2022-05-17T12:35:00Z">
        <w:r w:rsidRPr="00CA2596">
          <w:rPr>
            <w:rFonts w:eastAsia="SimSun" w:cstheme="minorHAnsi"/>
            <w:iCs/>
            <w:kern w:val="2"/>
            <w:lang w:eastAsia="hi-IN" w:bidi="hi-IN"/>
          </w:rPr>
          <w:t>115-2022-05-08-20-22-12</w:t>
        </w:r>
        <w:r>
          <w:rPr>
            <w:rFonts w:eastAsia="SimSun" w:cstheme="minorHAnsi"/>
            <w:iCs/>
            <w:kern w:val="2"/>
            <w:lang w:eastAsia="hi-IN" w:bidi="hi-IN"/>
          </w:rPr>
          <w:t xml:space="preserve"> </w:t>
        </w:r>
      </w:ins>
      <w:ins w:id="83" w:author="Jupová Nicole, Ing." w:date="2022-05-17T12:42:00Z">
        <w:r w:rsidR="00E617C0" w:rsidRPr="00E617C0">
          <w:rPr>
            <w:rFonts w:eastAsia="SimSun" w:cstheme="minorHAnsi"/>
            <w:iCs/>
            <w:kern w:val="2"/>
            <w:lang w:eastAsia="hi-IN" w:bidi="hi-IN"/>
          </w:rPr>
          <w:t>ENTEROSKOPICKÉ VYŠETŘENÍ ČÁSTI TENKÉHO STŘEVA</w:t>
        </w:r>
      </w:ins>
    </w:p>
    <w:p w14:paraId="785A9EC9" w14:textId="0FA84139" w:rsidR="00E617C0" w:rsidRDefault="00E617C0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ins w:id="84" w:author="Jupová Nicole, Ing." w:date="2022-05-17T12:46:00Z"/>
          <w:rFonts w:eastAsia="SimSun" w:cstheme="minorHAnsi"/>
          <w:iCs/>
          <w:kern w:val="2"/>
          <w:lang w:eastAsia="hi-IN" w:bidi="hi-IN"/>
        </w:rPr>
      </w:pPr>
      <w:ins w:id="85" w:author="Jupová Nicole, Ing." w:date="2022-05-17T12:46:00Z">
        <w:r>
          <w:rPr>
            <w:rFonts w:eastAsia="SimSun" w:cstheme="minorHAnsi"/>
            <w:iCs/>
            <w:kern w:val="2"/>
            <w:lang w:eastAsia="hi-IN" w:bidi="hi-IN"/>
          </w:rPr>
          <w:t xml:space="preserve">15050 </w:t>
        </w:r>
        <w:r w:rsidR="0086652E">
          <w:rPr>
            <w:rFonts w:eastAsia="SimSun" w:cstheme="minorHAnsi"/>
            <w:iCs/>
            <w:kern w:val="2"/>
            <w:lang w:eastAsia="hi-IN" w:bidi="hi-IN"/>
          </w:rPr>
          <w:t>ENDOSKOPICKÁ GASTROPILKACE</w:t>
        </w:r>
      </w:ins>
      <w:ins w:id="86" w:author="Jupová Nicole, Ing." w:date="2022-05-17T12:52:00Z">
        <w:r w:rsidR="0086652E">
          <w:rPr>
            <w:rFonts w:eastAsia="SimSun" w:cstheme="minorHAnsi"/>
            <w:iCs/>
            <w:kern w:val="2"/>
            <w:lang w:eastAsia="hi-IN" w:bidi="hi-IN"/>
          </w:rPr>
          <w:t xml:space="preserve"> (</w:t>
        </w:r>
        <w:r w:rsidR="0086652E" w:rsidRPr="0086652E">
          <w:rPr>
            <w:rFonts w:eastAsia="SimSun" w:cstheme="minorHAnsi"/>
            <w:iCs/>
            <w:kern w:val="2"/>
            <w:lang w:eastAsia="hi-IN" w:bidi="hi-IN"/>
          </w:rPr>
          <w:t xml:space="preserve">položky spojené s dezinfekcí </w:t>
        </w:r>
      </w:ins>
      <w:ins w:id="87" w:author="Jupová Nicole, Ing." w:date="2022-05-17T12:53:00Z">
        <w:r w:rsidR="0086652E">
          <w:rPr>
            <w:rFonts w:eastAsia="SimSun" w:cstheme="minorHAnsi"/>
            <w:iCs/>
            <w:kern w:val="2"/>
            <w:lang w:eastAsia="hi-IN" w:bidi="hi-IN"/>
          </w:rPr>
          <w:t xml:space="preserve">byly </w:t>
        </w:r>
      </w:ins>
      <w:ins w:id="88" w:author="Jupová Nicole, Ing." w:date="2022-05-17T12:52:00Z">
        <w:r w:rsidR="0086652E" w:rsidRPr="0086652E">
          <w:rPr>
            <w:rFonts w:eastAsia="SimSun" w:cstheme="minorHAnsi"/>
            <w:iCs/>
            <w:kern w:val="2"/>
            <w:lang w:eastAsia="hi-IN" w:bidi="hi-IN"/>
          </w:rPr>
          <w:t>odstraněny přímo MZ ČR</w:t>
        </w:r>
        <w:r w:rsidR="0086652E">
          <w:rPr>
            <w:rFonts w:eastAsia="SimSun" w:cstheme="minorHAnsi"/>
            <w:iCs/>
            <w:kern w:val="2"/>
            <w:lang w:eastAsia="hi-IN" w:bidi="hi-IN"/>
          </w:rPr>
          <w:t>)</w:t>
        </w:r>
      </w:ins>
    </w:p>
    <w:p w14:paraId="5422091E" w14:textId="288C8AD4" w:rsidR="0086652E" w:rsidRPr="00CA2596" w:rsidRDefault="0086652E" w:rsidP="00A34D49">
      <w:pPr>
        <w:pStyle w:val="Odstavecseseznamem"/>
        <w:widowControl w:val="0"/>
        <w:numPr>
          <w:ilvl w:val="0"/>
          <w:numId w:val="35"/>
        </w:numPr>
        <w:suppressAutoHyphens/>
        <w:snapToGrid w:val="0"/>
        <w:spacing w:after="0" w:line="240" w:lineRule="auto"/>
        <w:jc w:val="both"/>
        <w:rPr>
          <w:ins w:id="89" w:author="Jupová Nicole, Ing." w:date="2022-05-17T12:32:00Z"/>
          <w:rFonts w:eastAsia="SimSun" w:cstheme="minorHAnsi"/>
          <w:iCs/>
          <w:kern w:val="2"/>
          <w:lang w:eastAsia="hi-IN" w:bidi="hi-IN"/>
          <w:rPrChange w:id="90" w:author="Jupová Nicole, Ing." w:date="2022-05-17T12:33:00Z">
            <w:rPr>
              <w:ins w:id="91" w:author="Jupová Nicole, Ing." w:date="2022-05-17T12:32:00Z"/>
              <w:rFonts w:eastAsia="SimSun" w:cstheme="minorHAnsi"/>
              <w:i/>
              <w:kern w:val="2"/>
              <w:lang w:eastAsia="hi-IN" w:bidi="hi-IN"/>
            </w:rPr>
          </w:rPrChange>
        </w:rPr>
      </w:pPr>
      <w:ins w:id="92" w:author="Jupová Nicole, Ing." w:date="2022-05-17T12:46:00Z">
        <w:r>
          <w:rPr>
            <w:rFonts w:eastAsia="SimSun" w:cstheme="minorHAnsi"/>
            <w:iCs/>
            <w:kern w:val="2"/>
            <w:lang w:eastAsia="hi-IN" w:bidi="hi-IN"/>
          </w:rPr>
          <w:t>15052 IMPLANTACE INTRAGASTRICKÉHO BALONU</w:t>
        </w:r>
      </w:ins>
      <w:ins w:id="93" w:author="Jupová Nicole, Ing." w:date="2022-05-17T12:52:00Z">
        <w:r>
          <w:rPr>
            <w:rFonts w:eastAsia="SimSun" w:cstheme="minorHAnsi"/>
            <w:iCs/>
            <w:kern w:val="2"/>
            <w:lang w:eastAsia="hi-IN" w:bidi="hi-IN"/>
          </w:rPr>
          <w:t xml:space="preserve"> (</w:t>
        </w:r>
        <w:r w:rsidRPr="0086652E">
          <w:rPr>
            <w:rFonts w:eastAsia="SimSun" w:cstheme="minorHAnsi"/>
            <w:iCs/>
            <w:kern w:val="2"/>
            <w:lang w:eastAsia="hi-IN" w:bidi="hi-IN"/>
          </w:rPr>
          <w:t xml:space="preserve">položky spojené s dezinfekcí </w:t>
        </w:r>
      </w:ins>
      <w:ins w:id="94" w:author="Jupová Nicole, Ing." w:date="2022-05-17T12:53:00Z">
        <w:r>
          <w:rPr>
            <w:rFonts w:eastAsia="SimSun" w:cstheme="minorHAnsi"/>
            <w:iCs/>
            <w:kern w:val="2"/>
            <w:lang w:eastAsia="hi-IN" w:bidi="hi-IN"/>
          </w:rPr>
          <w:t xml:space="preserve">byly </w:t>
        </w:r>
      </w:ins>
      <w:ins w:id="95" w:author="Jupová Nicole, Ing." w:date="2022-05-17T12:52:00Z">
        <w:r w:rsidRPr="0086652E">
          <w:rPr>
            <w:rFonts w:eastAsia="SimSun" w:cstheme="minorHAnsi"/>
            <w:iCs/>
            <w:kern w:val="2"/>
            <w:lang w:eastAsia="hi-IN" w:bidi="hi-IN"/>
          </w:rPr>
          <w:t>odstraněny přímo MZ ČR</w:t>
        </w:r>
        <w:r>
          <w:rPr>
            <w:rFonts w:eastAsia="SimSun" w:cstheme="minorHAnsi"/>
            <w:iCs/>
            <w:kern w:val="2"/>
            <w:lang w:eastAsia="hi-IN" w:bidi="hi-IN"/>
          </w:rPr>
          <w:t>)</w:t>
        </w:r>
      </w:ins>
    </w:p>
    <w:p w14:paraId="7CC5EC62" w14:textId="7242F009" w:rsidR="007669D3" w:rsidRPr="00A34D49" w:rsidRDefault="007669D3" w:rsidP="007669D3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/>
          <w:kern w:val="2"/>
          <w:lang w:eastAsia="hi-IN" w:bidi="hi-IN"/>
        </w:rPr>
      </w:pPr>
    </w:p>
    <w:p w14:paraId="7F48E405" w14:textId="472B2E06" w:rsidR="003925F6" w:rsidRPr="003925F6" w:rsidRDefault="003925F6" w:rsidP="003925F6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3925F6">
        <w:rPr>
          <w:rFonts w:cstheme="minorHAnsi"/>
          <w:b/>
          <w:lang w:eastAsia="cs-CZ"/>
        </w:rPr>
        <w:t>Česká společnost kardiovaskulární chirurgie</w:t>
      </w:r>
    </w:p>
    <w:p w14:paraId="5E91787D" w14:textId="1DCADE39" w:rsidR="003925F6" w:rsidRDefault="003925F6" w:rsidP="003925F6">
      <w:pPr>
        <w:pStyle w:val="Odstavecseseznamem"/>
        <w:ind w:left="360"/>
        <w:rPr>
          <w:rFonts w:cstheme="minorHAnsi"/>
          <w:b/>
          <w:lang w:eastAsia="cs-CZ"/>
        </w:rPr>
      </w:pPr>
      <w:r w:rsidRPr="00D50AF1">
        <w:rPr>
          <w:rFonts w:cstheme="minorHAnsi"/>
          <w:b/>
          <w:lang w:eastAsia="cs-CZ"/>
        </w:rPr>
        <w:t>Předkladatel:</w:t>
      </w:r>
      <w:r>
        <w:rPr>
          <w:rFonts w:cstheme="minorHAnsi"/>
          <w:b/>
          <w:lang w:eastAsia="cs-CZ"/>
        </w:rPr>
        <w:t xml:space="preserve"> </w:t>
      </w:r>
      <w:r w:rsidRPr="003925F6">
        <w:rPr>
          <w:rFonts w:cstheme="minorHAnsi"/>
          <w:b/>
          <w:lang w:eastAsia="cs-CZ"/>
        </w:rPr>
        <w:t>Prof. MUDr. Jan Vojáček, Ph.D.</w:t>
      </w:r>
    </w:p>
    <w:p w14:paraId="65C609E4" w14:textId="77777777" w:rsidR="003925F6" w:rsidRDefault="003925F6" w:rsidP="003925F6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Návrh na změnu:</w:t>
      </w:r>
    </w:p>
    <w:p w14:paraId="0ABBE828" w14:textId="057AC291" w:rsidR="003925F6" w:rsidRDefault="003925F6" w:rsidP="003925F6">
      <w:pPr>
        <w:pStyle w:val="Odstavecseseznamem"/>
        <w:numPr>
          <w:ilvl w:val="0"/>
          <w:numId w:val="37"/>
        </w:numPr>
        <w:rPr>
          <w:rFonts w:cstheme="minorHAnsi"/>
          <w:bCs/>
          <w:lang w:eastAsia="cs-CZ"/>
        </w:rPr>
      </w:pPr>
      <w:r w:rsidRPr="003925F6">
        <w:rPr>
          <w:rFonts w:cstheme="minorHAnsi"/>
          <w:bCs/>
          <w:lang w:eastAsia="cs-CZ"/>
        </w:rPr>
        <w:t>54190 OSTATNÍ REKONSTRUKCE TEPEN A BYPASSY</w:t>
      </w:r>
      <w:r>
        <w:rPr>
          <w:rFonts w:cstheme="minorHAnsi"/>
          <w:bCs/>
          <w:lang w:eastAsia="cs-CZ"/>
        </w:rPr>
        <w:t xml:space="preserve"> – doplnění nov</w:t>
      </w:r>
      <w:r w:rsidR="006E2711">
        <w:rPr>
          <w:rFonts w:cstheme="minorHAnsi"/>
          <w:bCs/>
          <w:lang w:eastAsia="cs-CZ"/>
        </w:rPr>
        <w:t xml:space="preserve">ých </w:t>
      </w:r>
      <w:r>
        <w:rPr>
          <w:rFonts w:cstheme="minorHAnsi"/>
          <w:bCs/>
          <w:lang w:eastAsia="cs-CZ"/>
        </w:rPr>
        <w:t>ZUM</w:t>
      </w:r>
    </w:p>
    <w:p w14:paraId="7FCD8AA0" w14:textId="34D03F20" w:rsidR="00B4289E" w:rsidRPr="003925F6" w:rsidRDefault="00B4289E" w:rsidP="003925F6">
      <w:pPr>
        <w:pStyle w:val="Odstavecseseznamem"/>
        <w:numPr>
          <w:ilvl w:val="0"/>
          <w:numId w:val="37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54210 </w:t>
      </w:r>
      <w:r w:rsidRPr="00B4289E">
        <w:rPr>
          <w:rFonts w:cstheme="minorHAnsi"/>
          <w:bCs/>
          <w:lang w:eastAsia="cs-CZ"/>
        </w:rPr>
        <w:t>VYTVOŘENÍ NEBO ZRUŠENÍ A-V PÍŠTĚLE</w:t>
      </w:r>
      <w:r>
        <w:rPr>
          <w:rFonts w:cstheme="minorHAnsi"/>
          <w:bCs/>
          <w:lang w:eastAsia="cs-CZ"/>
        </w:rPr>
        <w:t xml:space="preserve"> – doplnění </w:t>
      </w:r>
      <w:r w:rsidR="006E2711">
        <w:rPr>
          <w:rFonts w:cstheme="minorHAnsi"/>
          <w:bCs/>
          <w:lang w:eastAsia="cs-CZ"/>
        </w:rPr>
        <w:t xml:space="preserve">nových </w:t>
      </w:r>
      <w:r>
        <w:rPr>
          <w:rFonts w:cstheme="minorHAnsi"/>
          <w:bCs/>
          <w:lang w:eastAsia="cs-CZ"/>
        </w:rPr>
        <w:t>ZUM</w:t>
      </w:r>
    </w:p>
    <w:p w14:paraId="2C67CF1A" w14:textId="77777777" w:rsidR="003925F6" w:rsidRDefault="003925F6" w:rsidP="003925F6">
      <w:pPr>
        <w:pStyle w:val="Odstavecseseznamem"/>
        <w:ind w:left="360"/>
        <w:rPr>
          <w:rFonts w:cstheme="minorHAnsi"/>
          <w:bCs/>
          <w:lang w:eastAsia="cs-CZ"/>
        </w:rPr>
      </w:pPr>
    </w:p>
    <w:p w14:paraId="637DCD27" w14:textId="79234ECF" w:rsidR="003925F6" w:rsidRDefault="00FD7F96" w:rsidP="003925F6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FD7F96">
        <w:rPr>
          <w:rFonts w:cstheme="minorHAnsi"/>
          <w:b/>
          <w:lang w:eastAsia="cs-CZ"/>
        </w:rPr>
        <w:t>Institut Klinické a Experimentální Medicíny</w:t>
      </w:r>
    </w:p>
    <w:p w14:paraId="5A93551B" w14:textId="55822A49" w:rsidR="00FD7F96" w:rsidRDefault="00FD7F96" w:rsidP="00FD7F96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MUDr. Petr Wohl, PhD., </w:t>
      </w:r>
      <w:r w:rsidRPr="00FD7F96">
        <w:rPr>
          <w:rFonts w:cstheme="minorHAnsi"/>
          <w:b/>
          <w:lang w:eastAsia="cs-CZ"/>
        </w:rPr>
        <w:t xml:space="preserve">Ing. Bc. Yvona </w:t>
      </w:r>
      <w:proofErr w:type="spellStart"/>
      <w:r w:rsidRPr="00FD7F96">
        <w:rPr>
          <w:rFonts w:cstheme="minorHAnsi"/>
          <w:b/>
          <w:lang w:eastAsia="cs-CZ"/>
        </w:rPr>
        <w:t>Durinová</w:t>
      </w:r>
      <w:proofErr w:type="spellEnd"/>
    </w:p>
    <w:p w14:paraId="7D9D0C94" w14:textId="0CF896B6" w:rsidR="00FD7F96" w:rsidRDefault="00FD7F96" w:rsidP="00FD7F96">
      <w:pPr>
        <w:pStyle w:val="Odstavecseseznamem"/>
        <w:ind w:left="360"/>
        <w:rPr>
          <w:rFonts w:cstheme="minorHAnsi"/>
          <w:b/>
          <w:lang w:eastAsia="cs-CZ"/>
        </w:rPr>
      </w:pPr>
    </w:p>
    <w:p w14:paraId="37BA6ADB" w14:textId="263EF48B" w:rsidR="00FD7F96" w:rsidRDefault="00FD7F96" w:rsidP="00FD7F96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FD7F96">
        <w:rPr>
          <w:rFonts w:cstheme="minorHAnsi"/>
          <w:bCs/>
          <w:i/>
          <w:iCs/>
          <w:lang w:eastAsia="cs-CZ"/>
        </w:rPr>
        <w:t>Nový výkon:</w:t>
      </w:r>
    </w:p>
    <w:p w14:paraId="583830EB" w14:textId="54674F3F" w:rsidR="00FD7F96" w:rsidRPr="00FD7F96" w:rsidRDefault="006F1E6B" w:rsidP="00FD7F96">
      <w:pPr>
        <w:pStyle w:val="Odstavecseseznamem"/>
        <w:numPr>
          <w:ilvl w:val="0"/>
          <w:numId w:val="37"/>
        </w:numPr>
        <w:rPr>
          <w:rFonts w:cstheme="minorHAnsi"/>
          <w:bCs/>
          <w:lang w:eastAsia="cs-CZ"/>
        </w:rPr>
      </w:pPr>
      <w:r w:rsidRPr="006F1E6B">
        <w:rPr>
          <w:rFonts w:cstheme="minorHAnsi"/>
          <w:bCs/>
          <w:lang w:eastAsia="cs-CZ"/>
        </w:rPr>
        <w:t>EDUKACE PACIENTA NA DOMÁCÍ PARENTERÁLNÍ VÝŽIVĚ (DPV) PROVÁDĚNÉ VE VLASTNÍM SOCIÁLNÍM PROSTŘEDÍ</w:t>
      </w:r>
    </w:p>
    <w:p w14:paraId="6D44FE91" w14:textId="50C32CAB" w:rsidR="00FD7F96" w:rsidRDefault="00FD7F96" w:rsidP="00FD7F96">
      <w:pPr>
        <w:pStyle w:val="Odstavecseseznamem"/>
        <w:ind w:left="360"/>
        <w:rPr>
          <w:rFonts w:cstheme="minorHAnsi"/>
          <w:b/>
          <w:lang w:eastAsia="cs-CZ"/>
        </w:rPr>
      </w:pPr>
    </w:p>
    <w:p w14:paraId="6A957F8C" w14:textId="5D78ADBB" w:rsidR="007D3DFF" w:rsidRDefault="007D3DFF" w:rsidP="007D3DFF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Sdružení ambulantní </w:t>
      </w:r>
      <w:proofErr w:type="spellStart"/>
      <w:r>
        <w:rPr>
          <w:rFonts w:cstheme="minorHAnsi"/>
          <w:b/>
          <w:lang w:eastAsia="cs-CZ"/>
        </w:rPr>
        <w:t>dermatovenerologů</w:t>
      </w:r>
      <w:proofErr w:type="spellEnd"/>
      <w:r>
        <w:rPr>
          <w:rFonts w:cstheme="minorHAnsi"/>
          <w:b/>
          <w:lang w:eastAsia="cs-CZ"/>
        </w:rPr>
        <w:t xml:space="preserve"> ČR</w:t>
      </w:r>
    </w:p>
    <w:p w14:paraId="79ADBAF1" w14:textId="41B831FE" w:rsidR="007D3DFF" w:rsidRDefault="007D3DFF" w:rsidP="007D3DFF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7D3DFF">
        <w:rPr>
          <w:rFonts w:cstheme="minorHAnsi"/>
          <w:b/>
          <w:lang w:eastAsia="cs-CZ"/>
        </w:rPr>
        <w:t>MUDr. Darina Zelenková</w:t>
      </w:r>
    </w:p>
    <w:p w14:paraId="5262B3D1" w14:textId="2F992AE6" w:rsidR="007D3DFF" w:rsidRDefault="007D3DFF" w:rsidP="007D3DFF">
      <w:pPr>
        <w:pStyle w:val="Odstavecseseznamem"/>
        <w:ind w:left="360"/>
        <w:rPr>
          <w:rFonts w:cstheme="minorHAnsi"/>
          <w:b/>
          <w:lang w:eastAsia="cs-CZ"/>
        </w:rPr>
      </w:pPr>
    </w:p>
    <w:p w14:paraId="48F2AE3F" w14:textId="5F596D2B" w:rsidR="007D3DFF" w:rsidRDefault="007D3DFF" w:rsidP="007D3DFF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FD7F96">
        <w:rPr>
          <w:rFonts w:cstheme="minorHAnsi"/>
          <w:bCs/>
          <w:i/>
          <w:iCs/>
          <w:lang w:eastAsia="cs-CZ"/>
        </w:rPr>
        <w:t>Nov</w:t>
      </w:r>
      <w:r>
        <w:rPr>
          <w:rFonts w:cstheme="minorHAnsi"/>
          <w:bCs/>
          <w:i/>
          <w:iCs/>
          <w:lang w:eastAsia="cs-CZ"/>
        </w:rPr>
        <w:t>é</w:t>
      </w:r>
      <w:r w:rsidRPr="00FD7F96">
        <w:rPr>
          <w:rFonts w:cstheme="minorHAnsi"/>
          <w:bCs/>
          <w:i/>
          <w:iCs/>
          <w:lang w:eastAsia="cs-CZ"/>
        </w:rPr>
        <w:t xml:space="preserve"> výkon</w:t>
      </w:r>
      <w:r>
        <w:rPr>
          <w:rFonts w:cstheme="minorHAnsi"/>
          <w:bCs/>
          <w:i/>
          <w:iCs/>
          <w:lang w:eastAsia="cs-CZ"/>
        </w:rPr>
        <w:t>y</w:t>
      </w:r>
      <w:r w:rsidRPr="00FD7F96">
        <w:rPr>
          <w:rFonts w:cstheme="minorHAnsi"/>
          <w:bCs/>
          <w:i/>
          <w:iCs/>
          <w:lang w:eastAsia="cs-CZ"/>
        </w:rPr>
        <w:t>:</w:t>
      </w:r>
    </w:p>
    <w:p w14:paraId="04BDFD8F" w14:textId="5A67AA9F" w:rsidR="007D3DFF" w:rsidRDefault="007D3DFF" w:rsidP="007D3DFF">
      <w:pPr>
        <w:pStyle w:val="Odstavecseseznamem"/>
        <w:numPr>
          <w:ilvl w:val="0"/>
          <w:numId w:val="37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44112 </w:t>
      </w:r>
      <w:r w:rsidRPr="007D3DFF">
        <w:rPr>
          <w:rFonts w:cstheme="minorHAnsi"/>
          <w:bCs/>
          <w:lang w:eastAsia="cs-CZ"/>
        </w:rPr>
        <w:t>DERMATOLOGICKÝ PACIENT NA SYSTÉMOVÉ TERAPII</w:t>
      </w:r>
    </w:p>
    <w:p w14:paraId="560987BA" w14:textId="1A7AC30A" w:rsidR="007D3DFF" w:rsidRDefault="007D3DFF" w:rsidP="007D3DFF">
      <w:pPr>
        <w:pStyle w:val="Odstavecseseznamem"/>
        <w:numPr>
          <w:ilvl w:val="0"/>
          <w:numId w:val="37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44114 </w:t>
      </w:r>
      <w:r w:rsidRPr="007D3DFF">
        <w:rPr>
          <w:rFonts w:cstheme="minorHAnsi"/>
          <w:bCs/>
          <w:lang w:eastAsia="cs-CZ"/>
        </w:rPr>
        <w:t>TERAPEUTICKÁ EDUKACE DERMATOLOGICKÉHO PACIENTA</w:t>
      </w:r>
    </w:p>
    <w:p w14:paraId="729910B3" w14:textId="191069AB" w:rsidR="007D3DFF" w:rsidRDefault="007D3DFF" w:rsidP="007D3DFF">
      <w:pPr>
        <w:pStyle w:val="Odstavecseseznamem"/>
        <w:numPr>
          <w:ilvl w:val="0"/>
          <w:numId w:val="37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44116 </w:t>
      </w:r>
      <w:r w:rsidRPr="007D3DFF">
        <w:rPr>
          <w:rFonts w:cstheme="minorHAnsi"/>
          <w:bCs/>
          <w:lang w:eastAsia="cs-CZ"/>
        </w:rPr>
        <w:t>VYŠETŘENÍ RUČNÍM DERMATOSKOPEM</w:t>
      </w:r>
    </w:p>
    <w:p w14:paraId="696D741E" w14:textId="1CA11D52" w:rsidR="007D3DFF" w:rsidRDefault="007D3DFF" w:rsidP="007D3DFF">
      <w:pPr>
        <w:pStyle w:val="Odstavecseseznamem"/>
        <w:numPr>
          <w:ilvl w:val="0"/>
          <w:numId w:val="37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44118 </w:t>
      </w:r>
      <w:r w:rsidRPr="007D3DFF">
        <w:rPr>
          <w:rFonts w:cstheme="minorHAnsi"/>
          <w:bCs/>
          <w:lang w:eastAsia="cs-CZ"/>
        </w:rPr>
        <w:t>DRUHÁ A DALŠÍ DERMATOVENEROLOGICKÁ DIAGNÓZA</w:t>
      </w:r>
    </w:p>
    <w:p w14:paraId="55B1106F" w14:textId="606ABFED" w:rsidR="007D3DFF" w:rsidRPr="007D3DFF" w:rsidRDefault="007D3DFF" w:rsidP="007D3DFF">
      <w:pPr>
        <w:pStyle w:val="Odstavecseseznamem"/>
        <w:numPr>
          <w:ilvl w:val="0"/>
          <w:numId w:val="37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44120 </w:t>
      </w:r>
      <w:r w:rsidRPr="007D3DFF">
        <w:rPr>
          <w:rFonts w:cstheme="minorHAnsi"/>
          <w:bCs/>
          <w:lang w:eastAsia="cs-CZ"/>
        </w:rPr>
        <w:t>SCREENINGOVÉ DERMATOONKOLOGICKÉ VYŠETŘENÍ U RIZIKOVÉHO PACIENTA</w:t>
      </w:r>
    </w:p>
    <w:p w14:paraId="5FB5FB13" w14:textId="268D84A5" w:rsidR="008E66C0" w:rsidRDefault="008E66C0" w:rsidP="008E66C0">
      <w:pPr>
        <w:rPr>
          <w:rFonts w:cstheme="minorHAnsi"/>
          <w:b/>
          <w:lang w:eastAsia="cs-CZ"/>
        </w:rPr>
      </w:pPr>
    </w:p>
    <w:p w14:paraId="1E266D68" w14:textId="23E08003" w:rsidR="008E66C0" w:rsidRDefault="006A1BCA" w:rsidP="008E66C0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Česká urologická společnost ČLS JEP</w:t>
      </w:r>
    </w:p>
    <w:p w14:paraId="769BC608" w14:textId="6CD4E537" w:rsidR="006A1BCA" w:rsidRDefault="006A1BCA" w:rsidP="006A1BCA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Prof. MUDr. Roman Zachoval, Ph.D., MBA, MUDr. Aleš Petříček, PhD.</w:t>
      </w:r>
    </w:p>
    <w:p w14:paraId="3E6A71CE" w14:textId="149CCB5F" w:rsidR="006A1BCA" w:rsidRDefault="006A1BCA" w:rsidP="006A1BCA">
      <w:pPr>
        <w:pStyle w:val="Odstavecseseznamem"/>
        <w:ind w:left="360"/>
        <w:rPr>
          <w:rFonts w:cstheme="minorHAnsi"/>
          <w:b/>
          <w:lang w:eastAsia="cs-CZ"/>
        </w:rPr>
      </w:pPr>
    </w:p>
    <w:p w14:paraId="5E32C5B0" w14:textId="614A8D95" w:rsidR="006A1BCA" w:rsidRPr="00F81466" w:rsidRDefault="006A1BCA" w:rsidP="00F81466">
      <w:pPr>
        <w:pStyle w:val="Odstavecseseznamem"/>
        <w:tabs>
          <w:tab w:val="left" w:pos="2534"/>
        </w:tabs>
        <w:ind w:left="360"/>
        <w:rPr>
          <w:rFonts w:cstheme="minorHAnsi"/>
          <w:bCs/>
          <w:i/>
          <w:iCs/>
          <w:lang w:eastAsia="cs-CZ"/>
        </w:rPr>
      </w:pPr>
      <w:r w:rsidRPr="00F81466">
        <w:rPr>
          <w:rFonts w:cstheme="minorHAnsi"/>
          <w:bCs/>
          <w:i/>
          <w:iCs/>
          <w:lang w:eastAsia="cs-CZ"/>
        </w:rPr>
        <w:t>Nové výkony:</w:t>
      </w:r>
      <w:r w:rsidR="00F81466">
        <w:rPr>
          <w:rFonts w:cstheme="minorHAnsi"/>
          <w:bCs/>
          <w:i/>
          <w:iCs/>
          <w:lang w:eastAsia="cs-CZ"/>
        </w:rPr>
        <w:tab/>
      </w:r>
    </w:p>
    <w:p w14:paraId="6F361092" w14:textId="11AF6626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76715 ROBOTICKY ASISTOVANÁ RESEKCE STRIKTURY MOČOVODU</w:t>
      </w:r>
    </w:p>
    <w:p w14:paraId="4D92FE7B" w14:textId="21443446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76717 ROBOTICKY ASISTOVANÁ REIMPLANTACE MOČOVODU</w:t>
      </w:r>
    </w:p>
    <w:p w14:paraId="08E42A74" w14:textId="3DBB2CD2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76719 ROBOTICKY ASISTOVANÁ DIVERTIKULETOMIE MOČOVÉHO MĚCHÝŘE</w:t>
      </w:r>
    </w:p>
    <w:p w14:paraId="2E998E1E" w14:textId="06CF0BE4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76721 DELIBERACE MOČOVODŮ U RETROPERITONEÁLNÍ FIBRÓZY (MORBUS ORMOND)</w:t>
      </w:r>
    </w:p>
    <w:p w14:paraId="67D8D241" w14:textId="6D812D63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lastRenderedPageBreak/>
        <w:t>76723 ROBOTICKY ASISTOVANÁ OPERACE VEZIKOVAGINÁLNÍ FISTULY</w:t>
      </w:r>
    </w:p>
    <w:p w14:paraId="1BF797C8" w14:textId="2A302880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76725</w:t>
      </w:r>
      <w:r>
        <w:rPr>
          <w:rFonts w:cstheme="minorHAnsi"/>
          <w:bCs/>
          <w:lang w:eastAsia="cs-CZ"/>
        </w:rPr>
        <w:t xml:space="preserve"> </w:t>
      </w:r>
      <w:r w:rsidRPr="006A1BCA">
        <w:rPr>
          <w:rFonts w:cstheme="minorHAnsi"/>
          <w:bCs/>
          <w:lang w:eastAsia="cs-CZ"/>
        </w:rPr>
        <w:t>ROBOTICKY ASISTOVANÁ URETEROILEOSTOMIE (DERIVACE MOČI DLE BRICKERA)</w:t>
      </w:r>
    </w:p>
    <w:p w14:paraId="3B846C49" w14:textId="4560A155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76727</w:t>
      </w:r>
      <w:r>
        <w:rPr>
          <w:rFonts w:cstheme="minorHAnsi"/>
          <w:bCs/>
          <w:lang w:eastAsia="cs-CZ"/>
        </w:rPr>
        <w:t xml:space="preserve"> </w:t>
      </w:r>
      <w:r w:rsidRPr="006A1BCA">
        <w:rPr>
          <w:rFonts w:cstheme="minorHAnsi"/>
          <w:bCs/>
          <w:lang w:eastAsia="cs-CZ"/>
        </w:rPr>
        <w:t>ROBOTICKY ASISTOVANÁ ORTOTOPICKÁ NÁHRADA MOČOVÉHO MĚCHÝŘE STŘEVNÍ KLIČKOU (ILEEM)</w:t>
      </w:r>
    </w:p>
    <w:p w14:paraId="0E4D1F24" w14:textId="092F9451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76729</w:t>
      </w:r>
      <w:r>
        <w:rPr>
          <w:rFonts w:cstheme="minorHAnsi"/>
          <w:bCs/>
          <w:lang w:eastAsia="cs-CZ"/>
        </w:rPr>
        <w:t xml:space="preserve"> </w:t>
      </w:r>
      <w:r w:rsidRPr="006A1BCA">
        <w:rPr>
          <w:rFonts w:cstheme="minorHAnsi"/>
          <w:bCs/>
          <w:lang w:eastAsia="cs-CZ"/>
        </w:rPr>
        <w:t>ROBOTICKY ASISTOVANÁ NEFROURETEREKTOMIE PRO TUMOR HORNÍCH CEST MOČOVÝCH</w:t>
      </w:r>
    </w:p>
    <w:p w14:paraId="6A145B02" w14:textId="54F36183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76731</w:t>
      </w:r>
      <w:r>
        <w:rPr>
          <w:rFonts w:cstheme="minorHAnsi"/>
          <w:bCs/>
          <w:lang w:eastAsia="cs-CZ"/>
        </w:rPr>
        <w:t xml:space="preserve"> </w:t>
      </w:r>
      <w:r w:rsidRPr="006A1BCA">
        <w:rPr>
          <w:rFonts w:cstheme="minorHAnsi"/>
          <w:bCs/>
          <w:lang w:eastAsia="cs-CZ"/>
        </w:rPr>
        <w:t>ROBOTICKY ASISTOVANÁ RETROPERITONEÁLNÍ LYMFADENEKTOMIE</w:t>
      </w:r>
    </w:p>
    <w:p w14:paraId="1BF687FA" w14:textId="395661CB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76733</w:t>
      </w:r>
      <w:r>
        <w:rPr>
          <w:rFonts w:cstheme="minorHAnsi"/>
          <w:bCs/>
          <w:lang w:eastAsia="cs-CZ"/>
        </w:rPr>
        <w:t xml:space="preserve"> </w:t>
      </w:r>
      <w:r w:rsidRPr="006A1BCA">
        <w:rPr>
          <w:rFonts w:cstheme="minorHAnsi"/>
          <w:bCs/>
          <w:lang w:eastAsia="cs-CZ"/>
        </w:rPr>
        <w:t>ROBOTICKY ASISTOVANÁ RADIKÁLNÍ NEFREKTOMIE S TROMBEKTOMIÍ NÁDOROVÉHO TROMBU V DOLNÍ DUTÉ ŽÍLE</w:t>
      </w:r>
    </w:p>
    <w:p w14:paraId="1D751A09" w14:textId="1A1464C8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76735</w:t>
      </w:r>
      <w:r>
        <w:rPr>
          <w:rFonts w:cstheme="minorHAnsi"/>
          <w:bCs/>
          <w:lang w:eastAsia="cs-CZ"/>
        </w:rPr>
        <w:t xml:space="preserve"> </w:t>
      </w:r>
      <w:r w:rsidRPr="006A1BCA">
        <w:rPr>
          <w:rFonts w:cstheme="minorHAnsi"/>
          <w:bCs/>
          <w:lang w:eastAsia="cs-CZ"/>
        </w:rPr>
        <w:t>ROBOTICKY ASISTOVANÁ INGUINÁLNÍ LYMFADENEKTOMIE</w:t>
      </w:r>
    </w:p>
    <w:p w14:paraId="00C79035" w14:textId="3A3FCEB1" w:rsidR="006A1BCA" w:rsidRP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76737</w:t>
      </w:r>
      <w:r>
        <w:rPr>
          <w:rFonts w:cstheme="minorHAnsi"/>
          <w:bCs/>
          <w:lang w:eastAsia="cs-CZ"/>
        </w:rPr>
        <w:t xml:space="preserve"> </w:t>
      </w:r>
      <w:r w:rsidRPr="006A1BCA">
        <w:rPr>
          <w:rFonts w:cstheme="minorHAnsi"/>
          <w:bCs/>
          <w:lang w:eastAsia="cs-CZ"/>
        </w:rPr>
        <w:t>ROBOTICKY ASISTOVANÁ ENUKLEACE PROSTATY PRO BENIGNÍ HYPERPLÁZII</w:t>
      </w:r>
    </w:p>
    <w:p w14:paraId="21D4FFBA" w14:textId="06A83C9D" w:rsidR="006A1BCA" w:rsidRDefault="006A1BCA" w:rsidP="006A1BCA">
      <w:pPr>
        <w:pStyle w:val="Odstavecseseznamem"/>
        <w:numPr>
          <w:ilvl w:val="0"/>
          <w:numId w:val="44"/>
        </w:numPr>
        <w:rPr>
          <w:rFonts w:cstheme="minorHAnsi"/>
          <w:bCs/>
          <w:lang w:eastAsia="cs-CZ"/>
        </w:rPr>
      </w:pPr>
      <w:r w:rsidRPr="006A1BCA">
        <w:rPr>
          <w:rFonts w:cstheme="minorHAnsi"/>
          <w:bCs/>
          <w:lang w:eastAsia="cs-CZ"/>
        </w:rPr>
        <w:t>76739</w:t>
      </w:r>
      <w:r>
        <w:rPr>
          <w:rFonts w:cstheme="minorHAnsi"/>
          <w:bCs/>
          <w:lang w:eastAsia="cs-CZ"/>
        </w:rPr>
        <w:t xml:space="preserve"> </w:t>
      </w:r>
      <w:r w:rsidRPr="006A1BCA">
        <w:rPr>
          <w:rFonts w:cstheme="minorHAnsi"/>
          <w:bCs/>
          <w:lang w:eastAsia="cs-CZ"/>
        </w:rPr>
        <w:t>ROBOTICKY ASISTOVANÁ PYELO- A URETEROLITOTOMIE U ENDOSKOPICKY NEŘEŠITELNÉ UROLITIÁZY</w:t>
      </w:r>
    </w:p>
    <w:p w14:paraId="7F2A0E9A" w14:textId="77777777" w:rsidR="008C1417" w:rsidRDefault="008C1417" w:rsidP="008C1417">
      <w:pPr>
        <w:pStyle w:val="Odstavecseseznamem"/>
        <w:ind w:left="1068"/>
        <w:rPr>
          <w:rFonts w:cstheme="minorHAnsi"/>
          <w:bCs/>
          <w:lang w:eastAsia="cs-CZ"/>
        </w:rPr>
      </w:pPr>
    </w:p>
    <w:p w14:paraId="4D2373C0" w14:textId="7FFC15A9" w:rsidR="00E9046F" w:rsidRPr="008C1417" w:rsidRDefault="008C1417" w:rsidP="008C1417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8C1417">
        <w:rPr>
          <w:rFonts w:cstheme="minorHAnsi"/>
          <w:b/>
          <w:lang w:eastAsia="cs-CZ"/>
        </w:rPr>
        <w:t>Společnost radiační onkologie, biologie a fyziky (SROBF)</w:t>
      </w:r>
    </w:p>
    <w:p w14:paraId="04D7E7CA" w14:textId="30DBE96A" w:rsidR="008C1417" w:rsidRDefault="008C1417" w:rsidP="008C1417">
      <w:pPr>
        <w:pStyle w:val="Odstavecseseznamem"/>
        <w:ind w:left="360"/>
        <w:rPr>
          <w:rFonts w:cstheme="minorHAnsi"/>
          <w:b/>
          <w:lang w:eastAsia="cs-CZ"/>
        </w:rPr>
      </w:pPr>
      <w:r w:rsidRPr="008C1417">
        <w:rPr>
          <w:rFonts w:cstheme="minorHAnsi"/>
          <w:b/>
          <w:lang w:eastAsia="cs-CZ"/>
        </w:rPr>
        <w:t>Předkladatel: doc. MUDr. Martin Doležel, PhD</w:t>
      </w:r>
    </w:p>
    <w:p w14:paraId="7F9658F4" w14:textId="45DF737D" w:rsidR="008C1417" w:rsidRDefault="008C1417" w:rsidP="008C1417">
      <w:pPr>
        <w:pStyle w:val="Odstavecseseznamem"/>
        <w:ind w:left="360"/>
        <w:rPr>
          <w:rFonts w:cstheme="minorHAnsi"/>
          <w:b/>
          <w:lang w:eastAsia="cs-CZ"/>
        </w:rPr>
      </w:pPr>
    </w:p>
    <w:p w14:paraId="285E5D26" w14:textId="5125817C" w:rsidR="008C1417" w:rsidRPr="008C1417" w:rsidRDefault="008C1417" w:rsidP="008C1417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Schválený výkon (bude vydán od 2023)</w:t>
      </w:r>
      <w:r w:rsidR="00451D90">
        <w:rPr>
          <w:rFonts w:cstheme="minorHAnsi"/>
          <w:bCs/>
          <w:i/>
          <w:iCs/>
          <w:lang w:eastAsia="cs-CZ"/>
        </w:rPr>
        <w:t>:</w:t>
      </w:r>
    </w:p>
    <w:p w14:paraId="5B1F45E3" w14:textId="4708E1B7" w:rsidR="008C1417" w:rsidRDefault="008C1417" w:rsidP="008C1417">
      <w:pPr>
        <w:pStyle w:val="Odstavecseseznamem"/>
        <w:numPr>
          <w:ilvl w:val="0"/>
          <w:numId w:val="45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43050 </w:t>
      </w:r>
      <w:r w:rsidRPr="008C1417">
        <w:rPr>
          <w:rFonts w:cstheme="minorHAnsi"/>
          <w:bCs/>
          <w:lang w:eastAsia="cs-CZ"/>
        </w:rPr>
        <w:t>PŘÍPRAVA OZAŘOVACÍHO POLE APLIKACÍ OCHRANNÉHO PROSTŘEDKU</w:t>
      </w:r>
      <w:r w:rsidR="006220EB">
        <w:rPr>
          <w:rFonts w:cstheme="minorHAnsi"/>
          <w:bCs/>
          <w:lang w:eastAsia="cs-CZ"/>
        </w:rPr>
        <w:t xml:space="preserve"> – doplnění nového ZU</w:t>
      </w:r>
      <w:r w:rsidR="00451D90">
        <w:rPr>
          <w:rFonts w:cstheme="minorHAnsi"/>
          <w:bCs/>
          <w:lang w:eastAsia="cs-CZ"/>
        </w:rPr>
        <w:t>M/ZULP</w:t>
      </w:r>
    </w:p>
    <w:p w14:paraId="013C6D27" w14:textId="37742699" w:rsidR="00451D90" w:rsidRDefault="00451D90" w:rsidP="00451D90">
      <w:pPr>
        <w:ind w:left="720"/>
        <w:rPr>
          <w:rFonts w:cstheme="minorHAnsi"/>
          <w:bCs/>
          <w:lang w:eastAsia="cs-CZ"/>
        </w:rPr>
      </w:pPr>
    </w:p>
    <w:p w14:paraId="7DF979EB" w14:textId="0FF84C96" w:rsidR="00451D90" w:rsidRPr="00E600BC" w:rsidRDefault="00E600BC" w:rsidP="00451D90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E600BC">
        <w:rPr>
          <w:rFonts w:cstheme="minorHAnsi"/>
          <w:b/>
          <w:lang w:eastAsia="cs-CZ"/>
        </w:rPr>
        <w:t>Česká radiologická společnost ČLS JEP a Česká společnost intervenční radiologie ČLS JEP</w:t>
      </w:r>
    </w:p>
    <w:p w14:paraId="439EE34C" w14:textId="2D84C4BB" w:rsidR="00E600BC" w:rsidRPr="00E600BC" w:rsidRDefault="00E600BC" w:rsidP="00E600BC">
      <w:pPr>
        <w:pStyle w:val="Odstavecseseznamem"/>
        <w:ind w:left="360"/>
        <w:rPr>
          <w:rFonts w:cstheme="minorHAnsi"/>
          <w:b/>
          <w:lang w:eastAsia="cs-CZ"/>
        </w:rPr>
      </w:pPr>
      <w:r w:rsidRPr="00E600BC">
        <w:rPr>
          <w:rFonts w:cstheme="minorHAnsi"/>
          <w:b/>
          <w:lang w:eastAsia="cs-CZ"/>
        </w:rPr>
        <w:t>Předkladatel: Prof. MUDr. Miloslav ROČEK, CSc., FCIRSE, MBA</w:t>
      </w:r>
    </w:p>
    <w:p w14:paraId="5F33EBA5" w14:textId="65E3FF4B" w:rsidR="00E600BC" w:rsidRPr="00C60B7E" w:rsidRDefault="00E600BC" w:rsidP="00E600BC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</w:p>
    <w:p w14:paraId="76C5BEBA" w14:textId="597BF726" w:rsidR="00E600BC" w:rsidRPr="00C60B7E" w:rsidRDefault="00E600BC" w:rsidP="00E600BC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C60B7E">
        <w:rPr>
          <w:rFonts w:cstheme="minorHAnsi"/>
          <w:bCs/>
          <w:i/>
          <w:iCs/>
          <w:lang w:eastAsia="cs-CZ"/>
        </w:rPr>
        <w:t>Nový výkon:</w:t>
      </w:r>
    </w:p>
    <w:p w14:paraId="03C55602" w14:textId="2011D64B" w:rsidR="00E600BC" w:rsidRPr="00451D90" w:rsidRDefault="00E600BC" w:rsidP="00E600BC">
      <w:pPr>
        <w:pStyle w:val="Odstavecseseznamem"/>
        <w:numPr>
          <w:ilvl w:val="0"/>
          <w:numId w:val="45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KRYOABLACE NÁDORU</w:t>
      </w:r>
    </w:p>
    <w:p w14:paraId="44D0FE52" w14:textId="30FA5688" w:rsidR="00451D90" w:rsidRDefault="00451D90" w:rsidP="00451D90">
      <w:pPr>
        <w:rPr>
          <w:rFonts w:cstheme="minorHAnsi"/>
          <w:bCs/>
          <w:lang w:eastAsia="cs-CZ"/>
        </w:rPr>
      </w:pPr>
    </w:p>
    <w:p w14:paraId="35B9F5DB" w14:textId="77777777" w:rsidR="00CE17FB" w:rsidRPr="00F61BB9" w:rsidRDefault="00CE17FB" w:rsidP="00CE17FB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rPr>
          <w:b/>
          <w:bCs/>
        </w:rPr>
      </w:pPr>
      <w:r w:rsidRPr="00F61BB9">
        <w:rPr>
          <w:b/>
          <w:bCs/>
        </w:rPr>
        <w:t xml:space="preserve">Česká společnost plastické chirurgie </w:t>
      </w:r>
    </w:p>
    <w:p w14:paraId="3A19B0E5" w14:textId="77777777" w:rsidR="00CE17FB" w:rsidRPr="00B45E9D" w:rsidRDefault="00CE17FB" w:rsidP="00CE17FB">
      <w:pPr>
        <w:widowControl w:val="0"/>
        <w:suppressAutoHyphens/>
        <w:snapToGrid w:val="0"/>
        <w:spacing w:after="0" w:line="240" w:lineRule="auto"/>
        <w:ind w:firstLine="360"/>
        <w:rPr>
          <w:b/>
          <w:bCs/>
        </w:rPr>
      </w:pPr>
      <w:r w:rsidRPr="00B45E9D">
        <w:rPr>
          <w:b/>
          <w:bCs/>
        </w:rPr>
        <w:t>Předkladatel: prof. MUDr. Andrej Sukop, Ph.D., předseda</w:t>
      </w:r>
    </w:p>
    <w:p w14:paraId="06A40EF9" w14:textId="77777777" w:rsidR="00CE17FB" w:rsidRDefault="00CE17FB" w:rsidP="00CE17FB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5EDF0866" w14:textId="77777777" w:rsidR="00CE17FB" w:rsidRDefault="00CE17FB" w:rsidP="00CE17FB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 w:rsidRPr="00FE5D06">
        <w:rPr>
          <w:rFonts w:eastAsia="SimSun" w:cstheme="minorHAnsi"/>
          <w:i/>
          <w:kern w:val="2"/>
          <w:lang w:eastAsia="hi-IN" w:bidi="hi-IN"/>
        </w:rPr>
        <w:t>Nové výkony:</w:t>
      </w:r>
    </w:p>
    <w:p w14:paraId="70891115" w14:textId="553DE928" w:rsidR="00964075" w:rsidRDefault="00964075" w:rsidP="00CE17FB">
      <w:pPr>
        <w:pStyle w:val="Odstavecseseznamem"/>
        <w:widowControl w:val="0"/>
        <w:numPr>
          <w:ilvl w:val="0"/>
          <w:numId w:val="46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61118 </w:t>
      </w:r>
      <w:r w:rsidRPr="00964075">
        <w:rPr>
          <w:rFonts w:eastAsia="SimSun" w:cstheme="minorHAnsi"/>
          <w:iCs/>
          <w:kern w:val="2"/>
          <w:lang w:eastAsia="hi-IN" w:bidi="hi-IN"/>
        </w:rPr>
        <w:t>SUTURA DIGITÁLNÍHO NEBO KOMUNÁLNÍHO DIGITÁLNÍHO NERVU - ZA KAŽDÝ DALŠÍ PŘIČTI</w:t>
      </w:r>
    </w:p>
    <w:p w14:paraId="2D5215C3" w14:textId="55AD32F7" w:rsidR="00CE17FB" w:rsidRDefault="00964075" w:rsidP="00CE17FB">
      <w:pPr>
        <w:pStyle w:val="Odstavecseseznamem"/>
        <w:widowControl w:val="0"/>
        <w:numPr>
          <w:ilvl w:val="0"/>
          <w:numId w:val="46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964075">
        <w:rPr>
          <w:rFonts w:eastAsia="SimSun" w:cstheme="minorHAnsi"/>
          <w:iCs/>
          <w:kern w:val="2"/>
          <w:lang w:eastAsia="hi-IN" w:bidi="hi-IN"/>
        </w:rPr>
        <w:t>61136</w:t>
      </w:r>
      <w:r>
        <w:rPr>
          <w:rFonts w:eastAsia="SimSun" w:cstheme="minorHAnsi"/>
          <w:iCs/>
          <w:kern w:val="2"/>
          <w:lang w:eastAsia="hi-IN" w:bidi="hi-IN"/>
        </w:rPr>
        <w:t xml:space="preserve"> </w:t>
      </w:r>
      <w:r w:rsidRPr="00964075">
        <w:rPr>
          <w:rFonts w:eastAsia="SimSun" w:cstheme="minorHAnsi"/>
          <w:iCs/>
          <w:kern w:val="2"/>
          <w:lang w:eastAsia="hi-IN" w:bidi="hi-IN"/>
        </w:rPr>
        <w:t>AUTOTRANSPLANTACE KOŽNÍM ŠTĚPEM V PLNÉ TLOUŠŤCE DO 20 CM^2 - ZA KAŽDÝ DALŠÍ PŘIČTI</w:t>
      </w:r>
    </w:p>
    <w:p w14:paraId="283007EF" w14:textId="513D9C7B" w:rsidR="00964075" w:rsidRDefault="00964075" w:rsidP="00CE17FB">
      <w:pPr>
        <w:pStyle w:val="Odstavecseseznamem"/>
        <w:widowControl w:val="0"/>
        <w:numPr>
          <w:ilvl w:val="0"/>
          <w:numId w:val="46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61140 </w:t>
      </w:r>
      <w:r w:rsidRPr="00964075">
        <w:rPr>
          <w:rFonts w:eastAsia="SimSun" w:cstheme="minorHAnsi"/>
          <w:iCs/>
          <w:kern w:val="2"/>
          <w:lang w:eastAsia="hi-IN" w:bidi="hi-IN"/>
        </w:rPr>
        <w:t>ODBĚR ŠLACHOVÉHO ŠTĚPU - ZA KAŽDÝ DALŠÍ PŘIČTI</w:t>
      </w:r>
    </w:p>
    <w:p w14:paraId="11F549E8" w14:textId="77777777" w:rsidR="00964075" w:rsidRPr="00964075" w:rsidRDefault="00964075" w:rsidP="00964075">
      <w:pPr>
        <w:pStyle w:val="Odstavecseseznamem"/>
        <w:widowControl w:val="0"/>
        <w:numPr>
          <w:ilvl w:val="0"/>
          <w:numId w:val="46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61148 </w:t>
      </w:r>
      <w:r w:rsidRPr="00964075">
        <w:rPr>
          <w:rFonts w:eastAsia="SimSun" w:cstheme="minorHAnsi"/>
          <w:iCs/>
          <w:kern w:val="2"/>
          <w:lang w:eastAsia="hi-IN" w:bidi="hi-IN"/>
        </w:rPr>
        <w:t>UZAVŘENÍ DEFEKTU KOŽNÍM LALOKEM MÍSTNÍM DO 10 CM^2 - ZA KAŽDÝ DALŠÍ</w:t>
      </w:r>
    </w:p>
    <w:p w14:paraId="43A8EE87" w14:textId="1D9620B8" w:rsidR="00964075" w:rsidRDefault="00964075" w:rsidP="00964075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  <w:r w:rsidRPr="00964075">
        <w:rPr>
          <w:rFonts w:eastAsia="SimSun" w:cstheme="minorHAnsi"/>
          <w:iCs/>
          <w:kern w:val="2"/>
          <w:lang w:eastAsia="hi-IN" w:bidi="hi-IN"/>
        </w:rPr>
        <w:t>PŘIČTI</w:t>
      </w:r>
    </w:p>
    <w:p w14:paraId="56334E16" w14:textId="77777777" w:rsidR="00964075" w:rsidRPr="00964075" w:rsidRDefault="00964075" w:rsidP="00964075">
      <w:pPr>
        <w:pStyle w:val="Odstavecseseznamem"/>
        <w:widowControl w:val="0"/>
        <w:numPr>
          <w:ilvl w:val="0"/>
          <w:numId w:val="46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61150 </w:t>
      </w:r>
      <w:r w:rsidRPr="00964075">
        <w:rPr>
          <w:rFonts w:eastAsia="SimSun" w:cstheme="minorHAnsi"/>
          <w:iCs/>
          <w:kern w:val="2"/>
          <w:lang w:eastAsia="hi-IN" w:bidi="hi-IN"/>
        </w:rPr>
        <w:t>UZAVŘENÍ DEFEKTU KOŽNÍM LALOKEM MÍSTNÍM OD 10 DO 20 CM^2 - ZA KAŽDÝ</w:t>
      </w:r>
    </w:p>
    <w:p w14:paraId="2371F921" w14:textId="19910795" w:rsidR="00964075" w:rsidRDefault="00964075" w:rsidP="00964075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  <w:r w:rsidRPr="00964075">
        <w:rPr>
          <w:rFonts w:eastAsia="SimSun" w:cstheme="minorHAnsi"/>
          <w:iCs/>
          <w:kern w:val="2"/>
          <w:lang w:eastAsia="hi-IN" w:bidi="hi-IN"/>
        </w:rPr>
        <w:t>DALŠÍ PŘIČTI</w:t>
      </w:r>
    </w:p>
    <w:p w14:paraId="4DB3BFF0" w14:textId="77777777" w:rsidR="00964075" w:rsidRPr="00964075" w:rsidRDefault="00964075" w:rsidP="00964075">
      <w:pPr>
        <w:pStyle w:val="Odstavecseseznamem"/>
        <w:widowControl w:val="0"/>
        <w:numPr>
          <w:ilvl w:val="0"/>
          <w:numId w:val="46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61152 </w:t>
      </w:r>
      <w:r w:rsidRPr="00964075">
        <w:rPr>
          <w:rFonts w:eastAsia="SimSun" w:cstheme="minorHAnsi"/>
          <w:iCs/>
          <w:kern w:val="2"/>
          <w:lang w:eastAsia="hi-IN" w:bidi="hi-IN"/>
        </w:rPr>
        <w:t>UZAVŘENÍ DEFEKTU KOŽNÍM LALOKEM MÍSTNÍM NAD 20 CM^2 - ZA KAŽDÝ</w:t>
      </w:r>
    </w:p>
    <w:p w14:paraId="6BDCAD47" w14:textId="1E3493B4" w:rsidR="00964075" w:rsidRDefault="00964075" w:rsidP="00964075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  <w:r w:rsidRPr="00964075">
        <w:rPr>
          <w:rFonts w:eastAsia="SimSun" w:cstheme="minorHAnsi"/>
          <w:iCs/>
          <w:kern w:val="2"/>
          <w:lang w:eastAsia="hi-IN" w:bidi="hi-IN"/>
        </w:rPr>
        <w:t>DALŠÍ PŘIČTI</w:t>
      </w:r>
    </w:p>
    <w:p w14:paraId="62132147" w14:textId="77777777" w:rsidR="00FD0E02" w:rsidRDefault="00FD0E02" w:rsidP="00964075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4D6B0470" w14:textId="77777777" w:rsidR="00964075" w:rsidRPr="00CE17FB" w:rsidRDefault="00964075" w:rsidP="00964075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77A8A300" w14:textId="77777777" w:rsidR="00CE17FB" w:rsidRPr="00355436" w:rsidRDefault="00CE17FB" w:rsidP="00CE17FB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rPr>
          <w:rFonts w:eastAsia="SimSun" w:cs="Arial"/>
          <w:b/>
          <w:bCs/>
          <w:iCs/>
          <w:kern w:val="1"/>
          <w:lang w:eastAsia="hi-IN" w:bidi="hi-IN"/>
        </w:rPr>
      </w:pPr>
      <w:r w:rsidRPr="00A6634B">
        <w:rPr>
          <w:rFonts w:eastAsia="SimSun" w:cs="Arial"/>
          <w:b/>
          <w:bCs/>
          <w:iCs/>
          <w:kern w:val="1"/>
          <w:lang w:eastAsia="hi-IN" w:bidi="hi-IN"/>
        </w:rPr>
        <w:t>Česk</w:t>
      </w:r>
      <w:r>
        <w:rPr>
          <w:rFonts w:eastAsia="SimSun" w:cs="Arial"/>
          <w:b/>
          <w:bCs/>
          <w:iCs/>
          <w:kern w:val="1"/>
          <w:lang w:eastAsia="hi-IN" w:bidi="hi-IN"/>
        </w:rPr>
        <w:t>á</w:t>
      </w:r>
      <w:r w:rsidRPr="00A6634B">
        <w:rPr>
          <w:rFonts w:eastAsia="SimSun" w:cs="Arial"/>
          <w:b/>
          <w:bCs/>
          <w:iCs/>
          <w:kern w:val="1"/>
          <w:lang w:eastAsia="hi-IN" w:bidi="hi-IN"/>
        </w:rPr>
        <w:t xml:space="preserve"> chirurgick</w:t>
      </w:r>
      <w:r>
        <w:rPr>
          <w:rFonts w:eastAsia="SimSun" w:cs="Arial"/>
          <w:b/>
          <w:bCs/>
          <w:iCs/>
          <w:kern w:val="1"/>
          <w:lang w:eastAsia="hi-IN" w:bidi="hi-IN"/>
        </w:rPr>
        <w:t>á</w:t>
      </w:r>
      <w:r w:rsidRPr="00A6634B">
        <w:rPr>
          <w:rFonts w:eastAsia="SimSun" w:cs="Arial"/>
          <w:b/>
          <w:bCs/>
          <w:iCs/>
          <w:kern w:val="1"/>
          <w:lang w:eastAsia="hi-IN" w:bidi="hi-IN"/>
        </w:rPr>
        <w:t xml:space="preserve"> společnost ČLS JEP</w:t>
      </w:r>
      <w:r>
        <w:rPr>
          <w:rFonts w:eastAsia="SimSun" w:cs="Arial"/>
          <w:b/>
          <w:bCs/>
          <w:iCs/>
          <w:kern w:val="1"/>
          <w:lang w:eastAsia="hi-IN" w:bidi="hi-IN"/>
        </w:rPr>
        <w:t>, Ministerstvo zdravotnictví a UZIS</w:t>
      </w:r>
    </w:p>
    <w:p w14:paraId="1B82243F" w14:textId="77777777" w:rsidR="00CE17FB" w:rsidRDefault="00CE17FB" w:rsidP="00CE17FB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 xml:space="preserve">Předkladatel: </w:t>
      </w:r>
      <w:r>
        <w:rPr>
          <w:b/>
          <w:bCs/>
          <w:lang w:eastAsia="cs-CZ"/>
        </w:rPr>
        <w:t xml:space="preserve">MUDr. </w:t>
      </w:r>
      <w:r>
        <w:rPr>
          <w:rFonts w:ascii="Arial" w:hAnsi="Arial" w:cs="Arial"/>
          <w:b/>
          <w:bCs/>
          <w:color w:val="000000"/>
          <w:sz w:val="20"/>
          <w:szCs w:val="20"/>
          <w:lang w:eastAsia="cs-CZ"/>
        </w:rPr>
        <w:t>Miroslav Zvolský</w:t>
      </w:r>
    </w:p>
    <w:p w14:paraId="6AB5586E" w14:textId="77777777" w:rsidR="00CE17FB" w:rsidRPr="00751861" w:rsidRDefault="00CE17FB" w:rsidP="00CE17FB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4A0E621B" w14:textId="77777777" w:rsidR="00CE17FB" w:rsidRDefault="00CE17FB" w:rsidP="00CE17FB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Nové výkony:</w:t>
      </w:r>
    </w:p>
    <w:p w14:paraId="24D68019" w14:textId="77777777" w:rsidR="00CE17FB" w:rsidRPr="00A6634B" w:rsidRDefault="00CE17FB" w:rsidP="00CE17FB">
      <w:pPr>
        <w:pStyle w:val="Odstavecseseznamem"/>
        <w:widowControl w:val="0"/>
        <w:numPr>
          <w:ilvl w:val="0"/>
          <w:numId w:val="4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A6634B">
        <w:rPr>
          <w:rFonts w:eastAsia="SimSun" w:cstheme="minorHAnsi"/>
          <w:iCs/>
          <w:kern w:val="2"/>
          <w:lang w:eastAsia="hi-IN" w:bidi="hi-IN"/>
        </w:rPr>
        <w:t>51241 PARCIÁLNÍ MASTEKTOMIE BEZ DISEKCE SPÁDOVÝCH MÍZNÍCH UZLIN</w:t>
      </w:r>
    </w:p>
    <w:p w14:paraId="53FD1433" w14:textId="77777777" w:rsidR="00CE17FB" w:rsidRPr="00A6634B" w:rsidRDefault="00CE17FB" w:rsidP="00CE17FB">
      <w:pPr>
        <w:pStyle w:val="Odstavecseseznamem"/>
        <w:widowControl w:val="0"/>
        <w:numPr>
          <w:ilvl w:val="0"/>
          <w:numId w:val="4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A6634B">
        <w:rPr>
          <w:rFonts w:eastAsia="SimSun" w:cstheme="minorHAnsi"/>
          <w:iCs/>
          <w:kern w:val="2"/>
          <w:lang w:eastAsia="hi-IN" w:bidi="hi-IN"/>
        </w:rPr>
        <w:t>51243 PARCIÁLNÍ MASTEKTOMIE S DISEKCÍ SPÁDOVÝCH MÍZNÍCH UZLIN</w:t>
      </w:r>
    </w:p>
    <w:p w14:paraId="2EFCCF8E" w14:textId="77777777" w:rsidR="00CE17FB" w:rsidRPr="00A6634B" w:rsidRDefault="00CE17FB" w:rsidP="00CE17FB">
      <w:pPr>
        <w:pStyle w:val="Odstavecseseznamem"/>
        <w:widowControl w:val="0"/>
        <w:numPr>
          <w:ilvl w:val="0"/>
          <w:numId w:val="4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A6634B">
        <w:rPr>
          <w:rFonts w:eastAsia="SimSun" w:cstheme="minorHAnsi"/>
          <w:iCs/>
          <w:kern w:val="2"/>
          <w:lang w:eastAsia="hi-IN" w:bidi="hi-IN"/>
        </w:rPr>
        <w:t>51247 TOTÁLNÍ MASTEKTOMIE BEZ DISEKCE SPÁDOVÝCH MÍZNÍCH UZLIN</w:t>
      </w:r>
    </w:p>
    <w:p w14:paraId="33B34B0F" w14:textId="77777777" w:rsidR="00CE17FB" w:rsidRDefault="00CE17FB" w:rsidP="00CE17FB">
      <w:pPr>
        <w:pStyle w:val="Odstavecseseznamem"/>
        <w:widowControl w:val="0"/>
        <w:numPr>
          <w:ilvl w:val="0"/>
          <w:numId w:val="47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A6634B">
        <w:rPr>
          <w:rFonts w:eastAsia="SimSun" w:cstheme="minorHAnsi"/>
          <w:iCs/>
          <w:kern w:val="2"/>
          <w:lang w:eastAsia="hi-IN" w:bidi="hi-IN"/>
        </w:rPr>
        <w:t>51249 TOTÁLNÍ MASTEKTOMIE S DISEKCÍ SPÁDOVÝCH MÍZNÍCH UZLIN</w:t>
      </w:r>
    </w:p>
    <w:p w14:paraId="00535B70" w14:textId="77777777" w:rsidR="00CE17FB" w:rsidRPr="00FE5D06" w:rsidRDefault="00CE17FB" w:rsidP="00CE17FB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</w:p>
    <w:p w14:paraId="18E79B20" w14:textId="77777777" w:rsidR="00CE17FB" w:rsidRPr="00FE5D06" w:rsidRDefault="00CE17FB" w:rsidP="00CE17FB">
      <w:pPr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i/>
          <w:kern w:val="2"/>
          <w:lang w:eastAsia="hi-IN" w:bidi="hi-IN"/>
        </w:rPr>
      </w:pPr>
      <w:r w:rsidRPr="00FE5D06">
        <w:rPr>
          <w:rFonts w:eastAsia="SimSun" w:cstheme="minorHAnsi"/>
          <w:i/>
          <w:kern w:val="2"/>
          <w:lang w:eastAsia="hi-IN" w:bidi="hi-IN"/>
        </w:rPr>
        <w:t>Návrhy ke zrušení:</w:t>
      </w:r>
    </w:p>
    <w:p w14:paraId="0836E063" w14:textId="77777777" w:rsidR="00CE17FB" w:rsidRDefault="00CE17FB" w:rsidP="00CE17FB">
      <w:pPr>
        <w:pStyle w:val="Odstavecseseznamem"/>
        <w:widowControl w:val="0"/>
        <w:numPr>
          <w:ilvl w:val="0"/>
          <w:numId w:val="48"/>
        </w:numPr>
        <w:suppressAutoHyphens/>
        <w:snapToGrid w:val="0"/>
        <w:spacing w:after="0" w:line="240" w:lineRule="auto"/>
        <w:rPr>
          <w:rFonts w:eastAsia="SimSun" w:cs="Arial"/>
          <w:kern w:val="1"/>
          <w:lang w:eastAsia="hi-IN" w:bidi="hi-IN"/>
        </w:rPr>
      </w:pPr>
      <w:r w:rsidRPr="00A6634B">
        <w:rPr>
          <w:rFonts w:eastAsia="SimSun" w:cs="Arial"/>
          <w:kern w:val="1"/>
          <w:lang w:eastAsia="hi-IN" w:bidi="hi-IN"/>
        </w:rPr>
        <w:t>51235</w:t>
      </w:r>
      <w:r>
        <w:rPr>
          <w:rFonts w:eastAsia="SimSun" w:cs="Arial"/>
          <w:kern w:val="1"/>
          <w:lang w:eastAsia="hi-IN" w:bidi="hi-IN"/>
        </w:rPr>
        <w:t xml:space="preserve"> </w:t>
      </w:r>
      <w:r w:rsidRPr="003C2459">
        <w:rPr>
          <w:rFonts w:eastAsia="SimSun" w:cs="Arial"/>
          <w:kern w:val="1"/>
          <w:lang w:eastAsia="hi-IN" w:bidi="hi-IN"/>
        </w:rPr>
        <w:t>PARCIÁLNÍ NEBO KLÍNOVITÁ RESEKCE MAMMY (S BIOPSIÍ NEBO BEZ) NEBO MASTEKTOMIE JEDNODUCHÁ</w:t>
      </w:r>
    </w:p>
    <w:p w14:paraId="3C4AFBEE" w14:textId="77777777" w:rsidR="00CE17FB" w:rsidRPr="00A6634B" w:rsidRDefault="00CE17FB" w:rsidP="00CE17FB">
      <w:pPr>
        <w:pStyle w:val="Odstavecseseznamem"/>
        <w:widowControl w:val="0"/>
        <w:numPr>
          <w:ilvl w:val="0"/>
          <w:numId w:val="48"/>
        </w:numPr>
        <w:suppressAutoHyphens/>
        <w:snapToGrid w:val="0"/>
        <w:spacing w:after="0" w:line="240" w:lineRule="auto"/>
        <w:rPr>
          <w:rFonts w:eastAsia="SimSun" w:cs="Arial"/>
          <w:kern w:val="1"/>
          <w:lang w:eastAsia="hi-IN" w:bidi="hi-IN"/>
        </w:rPr>
      </w:pPr>
      <w:r w:rsidRPr="00A6634B">
        <w:rPr>
          <w:rFonts w:eastAsia="SimSun" w:cs="Arial"/>
          <w:kern w:val="1"/>
          <w:lang w:eastAsia="hi-IN" w:bidi="hi-IN"/>
        </w:rPr>
        <w:t>51237</w:t>
      </w:r>
      <w:r>
        <w:rPr>
          <w:rFonts w:eastAsia="SimSun" w:cs="Arial"/>
          <w:kern w:val="1"/>
          <w:lang w:eastAsia="hi-IN" w:bidi="hi-IN"/>
        </w:rPr>
        <w:t xml:space="preserve"> </w:t>
      </w:r>
      <w:r w:rsidRPr="003C2459">
        <w:rPr>
          <w:rFonts w:eastAsia="SimSun" w:cs="Arial"/>
          <w:kern w:val="1"/>
          <w:lang w:eastAsia="hi-IN" w:bidi="hi-IN"/>
        </w:rPr>
        <w:t>KLÍNOVITÁ RESEKCE MAMMY S RADIKÁLNÍM ODSTRANĚNÍM AXILÁRNÍCH UZLIN NEBO MASTEKTOMIE RADIKÁLNÍ</w:t>
      </w:r>
    </w:p>
    <w:p w14:paraId="23AFADD0" w14:textId="77777777" w:rsidR="00CE17FB" w:rsidRPr="00A6634B" w:rsidRDefault="00CE17FB" w:rsidP="00CE17FB">
      <w:pPr>
        <w:widowControl w:val="0"/>
        <w:suppressAutoHyphens/>
        <w:snapToGrid w:val="0"/>
        <w:spacing w:after="0" w:line="240" w:lineRule="auto"/>
        <w:ind w:left="720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4D05AC2B" w14:textId="77777777" w:rsidR="00CE17FB" w:rsidRPr="00451D90" w:rsidRDefault="00CE17FB" w:rsidP="00451D90">
      <w:pPr>
        <w:rPr>
          <w:rFonts w:cstheme="minorHAnsi"/>
          <w:bCs/>
          <w:lang w:eastAsia="cs-CZ"/>
        </w:rPr>
      </w:pPr>
    </w:p>
    <w:sectPr w:rsidR="00CE17FB" w:rsidRPr="00451D9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ED8BF" w14:textId="77777777" w:rsidR="002C73CF" w:rsidRDefault="002C73CF" w:rsidP="003806DE">
      <w:pPr>
        <w:spacing w:after="0" w:line="240" w:lineRule="auto"/>
      </w:pPr>
      <w:r>
        <w:separator/>
      </w:r>
    </w:p>
  </w:endnote>
  <w:endnote w:type="continuationSeparator" w:id="0">
    <w:p w14:paraId="3B4A5957" w14:textId="77777777" w:rsidR="002C73CF" w:rsidRDefault="002C73CF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41A2" w14:textId="77777777" w:rsidR="002C73CF" w:rsidRDefault="002C73CF" w:rsidP="003806DE">
      <w:pPr>
        <w:spacing w:after="0" w:line="240" w:lineRule="auto"/>
      </w:pPr>
      <w:r>
        <w:separator/>
      </w:r>
    </w:p>
  </w:footnote>
  <w:footnote w:type="continuationSeparator" w:id="0">
    <w:p w14:paraId="0B38CF34" w14:textId="77777777" w:rsidR="002C73CF" w:rsidRDefault="002C73CF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782B"/>
    <w:multiLevelType w:val="hybridMultilevel"/>
    <w:tmpl w:val="97D0924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44B5103"/>
    <w:multiLevelType w:val="hybridMultilevel"/>
    <w:tmpl w:val="2E54C1F4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04C7778C"/>
    <w:multiLevelType w:val="hybridMultilevel"/>
    <w:tmpl w:val="AD70205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 w15:restartNumberingAfterBreak="0">
    <w:nsid w:val="059852FD"/>
    <w:multiLevelType w:val="hybridMultilevel"/>
    <w:tmpl w:val="4A0C01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09066503"/>
    <w:multiLevelType w:val="hybridMultilevel"/>
    <w:tmpl w:val="E154E31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0BD932C5"/>
    <w:multiLevelType w:val="hybridMultilevel"/>
    <w:tmpl w:val="B89CE94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6" w15:restartNumberingAfterBreak="0">
    <w:nsid w:val="0D1B69FF"/>
    <w:multiLevelType w:val="hybridMultilevel"/>
    <w:tmpl w:val="64F8F49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E56E54"/>
    <w:multiLevelType w:val="hybridMultilevel"/>
    <w:tmpl w:val="FBA691F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8" w15:restartNumberingAfterBreak="0">
    <w:nsid w:val="14A1068D"/>
    <w:multiLevelType w:val="hybridMultilevel"/>
    <w:tmpl w:val="2C2E651E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1B1D511C"/>
    <w:multiLevelType w:val="hybridMultilevel"/>
    <w:tmpl w:val="B726A5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1D3A67A4"/>
    <w:multiLevelType w:val="hybridMultilevel"/>
    <w:tmpl w:val="BA40997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EF960D2"/>
    <w:multiLevelType w:val="hybridMultilevel"/>
    <w:tmpl w:val="4396374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1F884F13"/>
    <w:multiLevelType w:val="hybridMultilevel"/>
    <w:tmpl w:val="5C92BBB8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3" w15:restartNumberingAfterBreak="0">
    <w:nsid w:val="2A60576D"/>
    <w:multiLevelType w:val="hybridMultilevel"/>
    <w:tmpl w:val="8C449A8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A9E1CC1"/>
    <w:multiLevelType w:val="hybridMultilevel"/>
    <w:tmpl w:val="CD8C057A"/>
    <w:lvl w:ilvl="0" w:tplc="C81C6AE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1170C0F"/>
    <w:multiLevelType w:val="hybridMultilevel"/>
    <w:tmpl w:val="B762C2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994CD4"/>
    <w:multiLevelType w:val="hybridMultilevel"/>
    <w:tmpl w:val="453EEA50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17" w15:restartNumberingAfterBreak="0">
    <w:nsid w:val="38DD38B1"/>
    <w:multiLevelType w:val="hybridMultilevel"/>
    <w:tmpl w:val="CEAA0A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8" w15:restartNumberingAfterBreak="0">
    <w:nsid w:val="3994B962"/>
    <w:multiLevelType w:val="hybridMultilevel"/>
    <w:tmpl w:val="3222FB9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421F698D"/>
    <w:multiLevelType w:val="hybridMultilevel"/>
    <w:tmpl w:val="09BA681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42C5320A"/>
    <w:multiLevelType w:val="hybridMultilevel"/>
    <w:tmpl w:val="BA7E0EB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1" w15:restartNumberingAfterBreak="0">
    <w:nsid w:val="433F09BA"/>
    <w:multiLevelType w:val="hybridMultilevel"/>
    <w:tmpl w:val="8FD67C8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4383413A"/>
    <w:multiLevelType w:val="hybridMultilevel"/>
    <w:tmpl w:val="DF0C58A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3" w15:restartNumberingAfterBreak="0">
    <w:nsid w:val="43BA6B1A"/>
    <w:multiLevelType w:val="hybridMultilevel"/>
    <w:tmpl w:val="0F1ADCA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4" w15:restartNumberingAfterBreak="0">
    <w:nsid w:val="44483FC7"/>
    <w:multiLevelType w:val="hybridMultilevel"/>
    <w:tmpl w:val="C6EE4C6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45D25E00"/>
    <w:multiLevelType w:val="hybridMultilevel"/>
    <w:tmpl w:val="39E68B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498236BC"/>
    <w:multiLevelType w:val="hybridMultilevel"/>
    <w:tmpl w:val="F7D2C59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C3E38A1"/>
    <w:multiLevelType w:val="hybridMultilevel"/>
    <w:tmpl w:val="5FF6EF1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8" w15:restartNumberingAfterBreak="0">
    <w:nsid w:val="52A09B06"/>
    <w:multiLevelType w:val="hybridMultilevel"/>
    <w:tmpl w:val="46EA2A1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9" w15:restartNumberingAfterBreak="0">
    <w:nsid w:val="53605217"/>
    <w:multiLevelType w:val="hybridMultilevel"/>
    <w:tmpl w:val="1D826D5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58F448FE"/>
    <w:multiLevelType w:val="hybridMultilevel"/>
    <w:tmpl w:val="5BEAAC1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31" w15:restartNumberingAfterBreak="0">
    <w:nsid w:val="59640F8D"/>
    <w:multiLevelType w:val="hybridMultilevel"/>
    <w:tmpl w:val="0BAC0C4C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2" w15:restartNumberingAfterBreak="0">
    <w:nsid w:val="59C80E29"/>
    <w:multiLevelType w:val="hybridMultilevel"/>
    <w:tmpl w:val="89005AB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5A8141C8"/>
    <w:multiLevelType w:val="hybridMultilevel"/>
    <w:tmpl w:val="0C128D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4" w15:restartNumberingAfterBreak="0">
    <w:nsid w:val="636D0A79"/>
    <w:multiLevelType w:val="hybridMultilevel"/>
    <w:tmpl w:val="000079A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65E00B3E"/>
    <w:multiLevelType w:val="hybridMultilevel"/>
    <w:tmpl w:val="591AA8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6" w15:restartNumberingAfterBreak="0">
    <w:nsid w:val="67725DFE"/>
    <w:multiLevelType w:val="hybridMultilevel"/>
    <w:tmpl w:val="66E6FC9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7" w15:restartNumberingAfterBreak="0">
    <w:nsid w:val="71C43CB3"/>
    <w:multiLevelType w:val="hybridMultilevel"/>
    <w:tmpl w:val="B178EB50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8" w15:restartNumberingAfterBreak="0">
    <w:nsid w:val="72113493"/>
    <w:multiLevelType w:val="hybridMultilevel"/>
    <w:tmpl w:val="3B429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9" w15:restartNumberingAfterBreak="0">
    <w:nsid w:val="730607CE"/>
    <w:multiLevelType w:val="hybridMultilevel"/>
    <w:tmpl w:val="268AC6B6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0" w15:restartNumberingAfterBreak="0">
    <w:nsid w:val="73444324"/>
    <w:multiLevelType w:val="hybridMultilevel"/>
    <w:tmpl w:val="DDAEFD1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1" w15:restartNumberingAfterBreak="0">
    <w:nsid w:val="73583AB1"/>
    <w:multiLevelType w:val="hybridMultilevel"/>
    <w:tmpl w:val="B1A202A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2" w15:restartNumberingAfterBreak="0">
    <w:nsid w:val="75FD4F4C"/>
    <w:multiLevelType w:val="hybridMultilevel"/>
    <w:tmpl w:val="A064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766D1122"/>
    <w:multiLevelType w:val="hybridMultilevel"/>
    <w:tmpl w:val="79D0B17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4" w15:restartNumberingAfterBreak="0">
    <w:nsid w:val="77530573"/>
    <w:multiLevelType w:val="hybridMultilevel"/>
    <w:tmpl w:val="205E18C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5" w15:restartNumberingAfterBreak="0">
    <w:nsid w:val="79754BA6"/>
    <w:multiLevelType w:val="hybridMultilevel"/>
    <w:tmpl w:val="0F6A93C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6" w15:restartNumberingAfterBreak="0">
    <w:nsid w:val="7B7F00F8"/>
    <w:multiLevelType w:val="hybridMultilevel"/>
    <w:tmpl w:val="CA883DFA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47" w15:restartNumberingAfterBreak="0">
    <w:nsid w:val="7FDC7838"/>
    <w:multiLevelType w:val="hybridMultilevel"/>
    <w:tmpl w:val="17E041A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40"/>
  </w:num>
  <w:num w:numId="3">
    <w:abstractNumId w:val="12"/>
  </w:num>
  <w:num w:numId="4">
    <w:abstractNumId w:val="46"/>
  </w:num>
  <w:num w:numId="5">
    <w:abstractNumId w:val="16"/>
  </w:num>
  <w:num w:numId="6">
    <w:abstractNumId w:val="23"/>
  </w:num>
  <w:num w:numId="7">
    <w:abstractNumId w:val="22"/>
  </w:num>
  <w:num w:numId="8">
    <w:abstractNumId w:val="36"/>
  </w:num>
  <w:num w:numId="9">
    <w:abstractNumId w:val="27"/>
  </w:num>
  <w:num w:numId="10">
    <w:abstractNumId w:val="39"/>
  </w:num>
  <w:num w:numId="11">
    <w:abstractNumId w:val="8"/>
  </w:num>
  <w:num w:numId="12">
    <w:abstractNumId w:val="33"/>
  </w:num>
  <w:num w:numId="13">
    <w:abstractNumId w:val="9"/>
  </w:num>
  <w:num w:numId="14">
    <w:abstractNumId w:val="11"/>
  </w:num>
  <w:num w:numId="15">
    <w:abstractNumId w:val="37"/>
  </w:num>
  <w:num w:numId="16">
    <w:abstractNumId w:val="31"/>
  </w:num>
  <w:num w:numId="17">
    <w:abstractNumId w:val="30"/>
  </w:num>
  <w:num w:numId="18">
    <w:abstractNumId w:val="2"/>
  </w:num>
  <w:num w:numId="19">
    <w:abstractNumId w:val="24"/>
  </w:num>
  <w:num w:numId="20">
    <w:abstractNumId w:val="25"/>
  </w:num>
  <w:num w:numId="21">
    <w:abstractNumId w:val="19"/>
  </w:num>
  <w:num w:numId="22">
    <w:abstractNumId w:val="41"/>
  </w:num>
  <w:num w:numId="23">
    <w:abstractNumId w:val="17"/>
  </w:num>
  <w:num w:numId="24">
    <w:abstractNumId w:val="35"/>
  </w:num>
  <w:num w:numId="25">
    <w:abstractNumId w:val="38"/>
  </w:num>
  <w:num w:numId="26">
    <w:abstractNumId w:val="15"/>
  </w:num>
  <w:num w:numId="27">
    <w:abstractNumId w:val="29"/>
  </w:num>
  <w:num w:numId="28">
    <w:abstractNumId w:val="44"/>
  </w:num>
  <w:num w:numId="29">
    <w:abstractNumId w:val="42"/>
  </w:num>
  <w:num w:numId="30">
    <w:abstractNumId w:val="3"/>
  </w:num>
  <w:num w:numId="31">
    <w:abstractNumId w:val="20"/>
  </w:num>
  <w:num w:numId="32">
    <w:abstractNumId w:val="18"/>
  </w:num>
  <w:num w:numId="33">
    <w:abstractNumId w:val="28"/>
  </w:num>
  <w:num w:numId="34">
    <w:abstractNumId w:val="7"/>
  </w:num>
  <w:num w:numId="35">
    <w:abstractNumId w:val="4"/>
  </w:num>
  <w:num w:numId="36">
    <w:abstractNumId w:val="13"/>
  </w:num>
  <w:num w:numId="37">
    <w:abstractNumId w:val="45"/>
  </w:num>
  <w:num w:numId="38">
    <w:abstractNumId w:val="1"/>
  </w:num>
  <w:num w:numId="39">
    <w:abstractNumId w:val="26"/>
  </w:num>
  <w:num w:numId="40">
    <w:abstractNumId w:val="34"/>
  </w:num>
  <w:num w:numId="41">
    <w:abstractNumId w:val="10"/>
  </w:num>
  <w:num w:numId="42">
    <w:abstractNumId w:val="21"/>
  </w:num>
  <w:num w:numId="43">
    <w:abstractNumId w:val="6"/>
  </w:num>
  <w:num w:numId="44">
    <w:abstractNumId w:val="43"/>
  </w:num>
  <w:num w:numId="45">
    <w:abstractNumId w:val="32"/>
  </w:num>
  <w:num w:numId="46">
    <w:abstractNumId w:val="47"/>
  </w:num>
  <w:num w:numId="47">
    <w:abstractNumId w:val="5"/>
  </w:num>
  <w:num w:numId="48">
    <w:abstractNumId w:val="0"/>
  </w:num>
  <w:numIdMacAtCleanup w:val="4"/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Jupová Nicole, Ing.">
    <w15:presenceInfo w15:providerId="AD" w15:userId="S::jupovan@mzcr.cz::b355a636-e55a-4237-a37e-1d0705bc8ff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1465C"/>
    <w:rsid w:val="000152D7"/>
    <w:rsid w:val="00044459"/>
    <w:rsid w:val="000517D6"/>
    <w:rsid w:val="00051C04"/>
    <w:rsid w:val="00064792"/>
    <w:rsid w:val="000754F9"/>
    <w:rsid w:val="00085DBE"/>
    <w:rsid w:val="00092F17"/>
    <w:rsid w:val="00093FA2"/>
    <w:rsid w:val="000B4CEB"/>
    <w:rsid w:val="000B73C6"/>
    <w:rsid w:val="000E2915"/>
    <w:rsid w:val="000E58C2"/>
    <w:rsid w:val="000F1BEB"/>
    <w:rsid w:val="00105EFE"/>
    <w:rsid w:val="0011212A"/>
    <w:rsid w:val="0011785A"/>
    <w:rsid w:val="001220C7"/>
    <w:rsid w:val="00122C42"/>
    <w:rsid w:val="00141AF8"/>
    <w:rsid w:val="0014486E"/>
    <w:rsid w:val="00146A09"/>
    <w:rsid w:val="0015401A"/>
    <w:rsid w:val="00165A49"/>
    <w:rsid w:val="00171B81"/>
    <w:rsid w:val="001776A2"/>
    <w:rsid w:val="00182E6C"/>
    <w:rsid w:val="00190B8C"/>
    <w:rsid w:val="001952E0"/>
    <w:rsid w:val="00196468"/>
    <w:rsid w:val="001A005D"/>
    <w:rsid w:val="001A1F94"/>
    <w:rsid w:val="001A4584"/>
    <w:rsid w:val="001A55A6"/>
    <w:rsid w:val="001A6894"/>
    <w:rsid w:val="001B29D6"/>
    <w:rsid w:val="001B2CF3"/>
    <w:rsid w:val="001B419C"/>
    <w:rsid w:val="001B6E7E"/>
    <w:rsid w:val="001D1C2D"/>
    <w:rsid w:val="001F1140"/>
    <w:rsid w:val="001F75C9"/>
    <w:rsid w:val="0020068B"/>
    <w:rsid w:val="002054B5"/>
    <w:rsid w:val="002267B9"/>
    <w:rsid w:val="002612DC"/>
    <w:rsid w:val="002639B4"/>
    <w:rsid w:val="00263A37"/>
    <w:rsid w:val="00264BE0"/>
    <w:rsid w:val="002771A5"/>
    <w:rsid w:val="002861CA"/>
    <w:rsid w:val="0028730F"/>
    <w:rsid w:val="002938AE"/>
    <w:rsid w:val="002A4B70"/>
    <w:rsid w:val="002A531D"/>
    <w:rsid w:val="002C0911"/>
    <w:rsid w:val="002C2A72"/>
    <w:rsid w:val="002C50A8"/>
    <w:rsid w:val="002C73CF"/>
    <w:rsid w:val="002D6A27"/>
    <w:rsid w:val="002E5EF8"/>
    <w:rsid w:val="002F60AE"/>
    <w:rsid w:val="003032B1"/>
    <w:rsid w:val="00303559"/>
    <w:rsid w:val="00312503"/>
    <w:rsid w:val="0031511C"/>
    <w:rsid w:val="00320770"/>
    <w:rsid w:val="00336215"/>
    <w:rsid w:val="00343415"/>
    <w:rsid w:val="003467AC"/>
    <w:rsid w:val="00355436"/>
    <w:rsid w:val="00360B5D"/>
    <w:rsid w:val="00372284"/>
    <w:rsid w:val="003806DE"/>
    <w:rsid w:val="00385D58"/>
    <w:rsid w:val="003905D2"/>
    <w:rsid w:val="003917C3"/>
    <w:rsid w:val="003925F6"/>
    <w:rsid w:val="003944D0"/>
    <w:rsid w:val="003C7AEA"/>
    <w:rsid w:val="003D3B28"/>
    <w:rsid w:val="003E455D"/>
    <w:rsid w:val="003E4854"/>
    <w:rsid w:val="003E77F4"/>
    <w:rsid w:val="003F633F"/>
    <w:rsid w:val="003F653F"/>
    <w:rsid w:val="00402B59"/>
    <w:rsid w:val="00407A36"/>
    <w:rsid w:val="00413B22"/>
    <w:rsid w:val="00415A4B"/>
    <w:rsid w:val="00434682"/>
    <w:rsid w:val="004354BD"/>
    <w:rsid w:val="00445C4E"/>
    <w:rsid w:val="00451D90"/>
    <w:rsid w:val="00472E23"/>
    <w:rsid w:val="004955B0"/>
    <w:rsid w:val="00497E40"/>
    <w:rsid w:val="004D5180"/>
    <w:rsid w:val="004D637D"/>
    <w:rsid w:val="004F063F"/>
    <w:rsid w:val="004F5293"/>
    <w:rsid w:val="004F61CB"/>
    <w:rsid w:val="005065F0"/>
    <w:rsid w:val="005276A7"/>
    <w:rsid w:val="005319CA"/>
    <w:rsid w:val="00537C10"/>
    <w:rsid w:val="00540405"/>
    <w:rsid w:val="00541FB6"/>
    <w:rsid w:val="00552AC9"/>
    <w:rsid w:val="00554807"/>
    <w:rsid w:val="00562ABA"/>
    <w:rsid w:val="0056469E"/>
    <w:rsid w:val="00597702"/>
    <w:rsid w:val="005B2747"/>
    <w:rsid w:val="005B3F45"/>
    <w:rsid w:val="005B7E92"/>
    <w:rsid w:val="005D0FA2"/>
    <w:rsid w:val="005D19F8"/>
    <w:rsid w:val="005E2986"/>
    <w:rsid w:val="005F1C94"/>
    <w:rsid w:val="00605615"/>
    <w:rsid w:val="00615810"/>
    <w:rsid w:val="006220EB"/>
    <w:rsid w:val="00623E1A"/>
    <w:rsid w:val="00635531"/>
    <w:rsid w:val="00646D5A"/>
    <w:rsid w:val="0065467F"/>
    <w:rsid w:val="00660648"/>
    <w:rsid w:val="00663AAE"/>
    <w:rsid w:val="0066442E"/>
    <w:rsid w:val="00686696"/>
    <w:rsid w:val="0068742F"/>
    <w:rsid w:val="00692CC7"/>
    <w:rsid w:val="00696942"/>
    <w:rsid w:val="006A1BCA"/>
    <w:rsid w:val="006B4AEA"/>
    <w:rsid w:val="006C5DC7"/>
    <w:rsid w:val="006C638D"/>
    <w:rsid w:val="006E2711"/>
    <w:rsid w:val="006E2743"/>
    <w:rsid w:val="006F1E6B"/>
    <w:rsid w:val="006F6CC7"/>
    <w:rsid w:val="00720E88"/>
    <w:rsid w:val="00722884"/>
    <w:rsid w:val="00722D2E"/>
    <w:rsid w:val="00731F57"/>
    <w:rsid w:val="007355EC"/>
    <w:rsid w:val="00741300"/>
    <w:rsid w:val="0075061D"/>
    <w:rsid w:val="00751861"/>
    <w:rsid w:val="00761FE1"/>
    <w:rsid w:val="007669D3"/>
    <w:rsid w:val="007741DD"/>
    <w:rsid w:val="007821C1"/>
    <w:rsid w:val="00783588"/>
    <w:rsid w:val="00783BD1"/>
    <w:rsid w:val="00784AFB"/>
    <w:rsid w:val="00785890"/>
    <w:rsid w:val="0079359F"/>
    <w:rsid w:val="00793B5B"/>
    <w:rsid w:val="007A1911"/>
    <w:rsid w:val="007A38E7"/>
    <w:rsid w:val="007A75CC"/>
    <w:rsid w:val="007A797D"/>
    <w:rsid w:val="007B0729"/>
    <w:rsid w:val="007B0F7E"/>
    <w:rsid w:val="007B2EFC"/>
    <w:rsid w:val="007D3DFF"/>
    <w:rsid w:val="007E6D07"/>
    <w:rsid w:val="007E7494"/>
    <w:rsid w:val="007F2E06"/>
    <w:rsid w:val="007F375C"/>
    <w:rsid w:val="00804FF1"/>
    <w:rsid w:val="0080699B"/>
    <w:rsid w:val="0082087E"/>
    <w:rsid w:val="00822E9A"/>
    <w:rsid w:val="00827E68"/>
    <w:rsid w:val="00833B65"/>
    <w:rsid w:val="00834305"/>
    <w:rsid w:val="0083572C"/>
    <w:rsid w:val="0084044D"/>
    <w:rsid w:val="0084239B"/>
    <w:rsid w:val="008432CE"/>
    <w:rsid w:val="00847EA7"/>
    <w:rsid w:val="0086652E"/>
    <w:rsid w:val="00867FF5"/>
    <w:rsid w:val="00871455"/>
    <w:rsid w:val="00876FC8"/>
    <w:rsid w:val="00880616"/>
    <w:rsid w:val="008A04C4"/>
    <w:rsid w:val="008B53CB"/>
    <w:rsid w:val="008C1417"/>
    <w:rsid w:val="008D3E0B"/>
    <w:rsid w:val="008E66C0"/>
    <w:rsid w:val="008F6172"/>
    <w:rsid w:val="008F7648"/>
    <w:rsid w:val="00901D8A"/>
    <w:rsid w:val="00904652"/>
    <w:rsid w:val="00904C34"/>
    <w:rsid w:val="00927C7C"/>
    <w:rsid w:val="00930E29"/>
    <w:rsid w:val="00933D0C"/>
    <w:rsid w:val="009401FC"/>
    <w:rsid w:val="009474C5"/>
    <w:rsid w:val="0095046C"/>
    <w:rsid w:val="00952DE0"/>
    <w:rsid w:val="00953487"/>
    <w:rsid w:val="00964075"/>
    <w:rsid w:val="00967793"/>
    <w:rsid w:val="00972737"/>
    <w:rsid w:val="0097321C"/>
    <w:rsid w:val="009A029A"/>
    <w:rsid w:val="009B1115"/>
    <w:rsid w:val="009F298A"/>
    <w:rsid w:val="00A00D00"/>
    <w:rsid w:val="00A04E3B"/>
    <w:rsid w:val="00A229E6"/>
    <w:rsid w:val="00A26594"/>
    <w:rsid w:val="00A30D9A"/>
    <w:rsid w:val="00A34D49"/>
    <w:rsid w:val="00A34EE3"/>
    <w:rsid w:val="00A34F50"/>
    <w:rsid w:val="00A62073"/>
    <w:rsid w:val="00A64ED5"/>
    <w:rsid w:val="00A704F7"/>
    <w:rsid w:val="00A73182"/>
    <w:rsid w:val="00A765B1"/>
    <w:rsid w:val="00A878FF"/>
    <w:rsid w:val="00A87FD2"/>
    <w:rsid w:val="00A90AD9"/>
    <w:rsid w:val="00AA30DA"/>
    <w:rsid w:val="00AA3623"/>
    <w:rsid w:val="00AC3227"/>
    <w:rsid w:val="00AD4360"/>
    <w:rsid w:val="00AD56AD"/>
    <w:rsid w:val="00B26693"/>
    <w:rsid w:val="00B31614"/>
    <w:rsid w:val="00B34E75"/>
    <w:rsid w:val="00B4289E"/>
    <w:rsid w:val="00B428A0"/>
    <w:rsid w:val="00B45E9D"/>
    <w:rsid w:val="00B613A5"/>
    <w:rsid w:val="00B64C91"/>
    <w:rsid w:val="00B677A9"/>
    <w:rsid w:val="00B70082"/>
    <w:rsid w:val="00B72120"/>
    <w:rsid w:val="00B84A48"/>
    <w:rsid w:val="00B861AF"/>
    <w:rsid w:val="00B97294"/>
    <w:rsid w:val="00BB1F95"/>
    <w:rsid w:val="00BB543B"/>
    <w:rsid w:val="00BC0FBD"/>
    <w:rsid w:val="00BC54D6"/>
    <w:rsid w:val="00BD57DA"/>
    <w:rsid w:val="00BD7C38"/>
    <w:rsid w:val="00BF0B58"/>
    <w:rsid w:val="00BF652C"/>
    <w:rsid w:val="00BF73FC"/>
    <w:rsid w:val="00C00DFE"/>
    <w:rsid w:val="00C0562A"/>
    <w:rsid w:val="00C07D37"/>
    <w:rsid w:val="00C11C2E"/>
    <w:rsid w:val="00C11C50"/>
    <w:rsid w:val="00C37C04"/>
    <w:rsid w:val="00C532E0"/>
    <w:rsid w:val="00C60B7E"/>
    <w:rsid w:val="00C92669"/>
    <w:rsid w:val="00C93E3F"/>
    <w:rsid w:val="00C9451B"/>
    <w:rsid w:val="00CA003F"/>
    <w:rsid w:val="00CA2596"/>
    <w:rsid w:val="00CB2B37"/>
    <w:rsid w:val="00CB4209"/>
    <w:rsid w:val="00CD02B2"/>
    <w:rsid w:val="00CD0B4C"/>
    <w:rsid w:val="00CD3C68"/>
    <w:rsid w:val="00CD6851"/>
    <w:rsid w:val="00CD68A4"/>
    <w:rsid w:val="00CE17FB"/>
    <w:rsid w:val="00CE45E0"/>
    <w:rsid w:val="00CE7834"/>
    <w:rsid w:val="00CF5912"/>
    <w:rsid w:val="00CF6538"/>
    <w:rsid w:val="00D01213"/>
    <w:rsid w:val="00D01221"/>
    <w:rsid w:val="00D13E61"/>
    <w:rsid w:val="00D2263E"/>
    <w:rsid w:val="00D354D5"/>
    <w:rsid w:val="00D35E91"/>
    <w:rsid w:val="00D50AF1"/>
    <w:rsid w:val="00D647E8"/>
    <w:rsid w:val="00D72B32"/>
    <w:rsid w:val="00D754EE"/>
    <w:rsid w:val="00D80264"/>
    <w:rsid w:val="00D90309"/>
    <w:rsid w:val="00D935EB"/>
    <w:rsid w:val="00D9467A"/>
    <w:rsid w:val="00DA68EF"/>
    <w:rsid w:val="00DC05B7"/>
    <w:rsid w:val="00DC5EDC"/>
    <w:rsid w:val="00DD3CB1"/>
    <w:rsid w:val="00DE7E57"/>
    <w:rsid w:val="00E14D76"/>
    <w:rsid w:val="00E303A8"/>
    <w:rsid w:val="00E331F9"/>
    <w:rsid w:val="00E40688"/>
    <w:rsid w:val="00E42B0E"/>
    <w:rsid w:val="00E5249C"/>
    <w:rsid w:val="00E600BC"/>
    <w:rsid w:val="00E617C0"/>
    <w:rsid w:val="00E64FB5"/>
    <w:rsid w:val="00E840FB"/>
    <w:rsid w:val="00E9046F"/>
    <w:rsid w:val="00E934FE"/>
    <w:rsid w:val="00E937C0"/>
    <w:rsid w:val="00EB23E6"/>
    <w:rsid w:val="00ED2FEA"/>
    <w:rsid w:val="00EE2DE7"/>
    <w:rsid w:val="00EF14C0"/>
    <w:rsid w:val="00F13A2F"/>
    <w:rsid w:val="00F1687B"/>
    <w:rsid w:val="00F20844"/>
    <w:rsid w:val="00F25A4C"/>
    <w:rsid w:val="00F35C1B"/>
    <w:rsid w:val="00F4287C"/>
    <w:rsid w:val="00F604DE"/>
    <w:rsid w:val="00F61BB9"/>
    <w:rsid w:val="00F6497D"/>
    <w:rsid w:val="00F77077"/>
    <w:rsid w:val="00F81466"/>
    <w:rsid w:val="00F828D2"/>
    <w:rsid w:val="00F95CA4"/>
    <w:rsid w:val="00FA60D3"/>
    <w:rsid w:val="00FB20B2"/>
    <w:rsid w:val="00FD0E02"/>
    <w:rsid w:val="00FD7F96"/>
    <w:rsid w:val="00FF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E20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04DE"/>
  </w:style>
  <w:style w:type="character" w:default="1" w:styleId="Standardnpsmoodstavce">
    <w:name w:val="Default Paragraph Font"/>
    <w:uiPriority w:val="1"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64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D5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6C5DC7"/>
    <w:rPr>
      <w:i/>
      <w:iCs/>
    </w:rPr>
  </w:style>
  <w:style w:type="character" w:styleId="Siln">
    <w:name w:val="Strong"/>
    <w:basedOn w:val="Standardnpsmoodstavce"/>
    <w:uiPriority w:val="22"/>
    <w:qFormat/>
    <w:rsid w:val="006C5DC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B3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3F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3F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F45"/>
    <w:rPr>
      <w:b/>
      <w:bCs/>
      <w:sz w:val="20"/>
      <w:szCs w:val="20"/>
    </w:rPr>
  </w:style>
  <w:style w:type="paragraph" w:customStyle="1" w:styleId="Default">
    <w:name w:val="Default"/>
    <w:rsid w:val="008B5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microsoft.com/office/2011/relationships/people" Target="peop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0C45-D129-4A5E-A2D3-0B33CA6B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232</TotalTime>
  <Pages>4</Pages>
  <Words>882</Words>
  <Characters>5204</Characters>
  <Application>Microsoft Office Word</Application>
  <DocSecurity>0</DocSecurity>
  <Lines>43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6074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Jupová Nicole, Ing.</cp:lastModifiedBy>
  <cp:revision>29</cp:revision>
  <cp:lastPrinted>2020-09-08T10:14:00Z</cp:lastPrinted>
  <dcterms:created xsi:type="dcterms:W3CDTF">2022-01-12T07:01:00Z</dcterms:created>
  <dcterms:modified xsi:type="dcterms:W3CDTF">2022-05-17T10:54:00Z</dcterms:modified>
</cp:coreProperties>
</file>